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F94" w:rsidRPr="0091608E" w:rsidRDefault="00282DFB">
      <w:pPr>
        <w:spacing w:line="480" w:lineRule="auto"/>
        <w:jc w:val="center"/>
        <w:rPr>
          <w:rFonts w:ascii="Times New Roman" w:eastAsia="Times New Roman" w:hAnsi="Times New Roman" w:cs="Times New Roman"/>
          <w:bCs/>
          <w:sz w:val="28"/>
          <w:szCs w:val="28"/>
        </w:rPr>
      </w:pPr>
      <w:bookmarkStart w:id="0" w:name="_gjdgxs" w:colFirst="0" w:colLast="0"/>
      <w:bookmarkEnd w:id="0"/>
      <w:r w:rsidRPr="0091608E">
        <w:rPr>
          <w:rFonts w:ascii="Times New Roman" w:eastAsia="Times New Roman" w:hAnsi="Times New Roman" w:cs="Times New Roman"/>
          <w:bCs/>
          <w:sz w:val="28"/>
          <w:szCs w:val="28"/>
        </w:rPr>
        <w:t>(Develop</w:t>
      </w:r>
      <w:r w:rsidR="00192AA3">
        <w:rPr>
          <w:rFonts w:ascii="Times New Roman" w:eastAsia="Times New Roman" w:hAnsi="Times New Roman" w:cs="Times New Roman"/>
          <w:bCs/>
          <w:sz w:val="28"/>
          <w:szCs w:val="28"/>
        </w:rPr>
        <w:t>mental</w:t>
      </w:r>
      <w:bookmarkStart w:id="1" w:name="_GoBack"/>
      <w:bookmarkEnd w:id="1"/>
      <w:r w:rsidRPr="0091608E">
        <w:rPr>
          <w:rFonts w:ascii="Times New Roman" w:eastAsia="Times New Roman" w:hAnsi="Times New Roman" w:cs="Times New Roman"/>
          <w:bCs/>
          <w:sz w:val="28"/>
          <w:szCs w:val="28"/>
        </w:rPr>
        <w:t xml:space="preserve"> Paper for the consideration of EDI 2019)</w:t>
      </w:r>
    </w:p>
    <w:p w:rsidR="00282DFB" w:rsidRDefault="00282DFB">
      <w:pPr>
        <w:spacing w:line="480" w:lineRule="auto"/>
        <w:jc w:val="center"/>
        <w:rPr>
          <w:rFonts w:ascii="Times New Roman" w:eastAsia="Times New Roman" w:hAnsi="Times New Roman" w:cs="Times New Roman"/>
          <w:b/>
          <w:sz w:val="28"/>
          <w:szCs w:val="28"/>
        </w:rPr>
      </w:pPr>
    </w:p>
    <w:p w:rsidR="00FF7F94" w:rsidRDefault="000F0498">
      <w:pPr>
        <w:spacing w:line="48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Discrimination of Muslim minorities at work in Muslim majority countries: the case of </w:t>
      </w:r>
      <w:del w:id="2" w:author="Jawad Syed" w:date="2019-04-30T14:29:00Z">
        <w:r>
          <w:rPr>
            <w:rFonts w:ascii="Times New Roman" w:eastAsia="Times New Roman" w:hAnsi="Times New Roman" w:cs="Times New Roman"/>
            <w:b/>
            <w:sz w:val="28"/>
            <w:szCs w:val="28"/>
          </w:rPr>
          <w:delText xml:space="preserve">Pakistan and </w:delText>
        </w:r>
      </w:del>
      <w:r>
        <w:rPr>
          <w:rFonts w:ascii="Times New Roman" w:eastAsia="Times New Roman" w:hAnsi="Times New Roman" w:cs="Times New Roman"/>
          <w:b/>
          <w:sz w:val="28"/>
          <w:szCs w:val="28"/>
        </w:rPr>
        <w:t>Turkey</w:t>
      </w:r>
      <w:ins w:id="3" w:author="Jawad Syed" w:date="2019-04-30T14:29:00Z">
        <w:r>
          <w:rPr>
            <w:rFonts w:ascii="Times New Roman" w:eastAsia="Times New Roman" w:hAnsi="Times New Roman" w:cs="Times New Roman"/>
            <w:b/>
            <w:sz w:val="28"/>
            <w:szCs w:val="28"/>
          </w:rPr>
          <w:t xml:space="preserve"> and Pakistan</w:t>
        </w:r>
      </w:ins>
      <w:r>
        <w:rPr>
          <w:noProof/>
        </w:rPr>
        <mc:AlternateContent>
          <mc:Choice Requires="wps">
            <w:drawing>
              <wp:anchor distT="0" distB="0" distL="114300" distR="114300" simplePos="0" relativeHeight="251658240" behindDoc="0" locked="0" layoutInCell="1" hidden="0" allowOverlap="1">
                <wp:simplePos x="0" y="0"/>
                <wp:positionH relativeFrom="column">
                  <wp:posOffset>-330199</wp:posOffset>
                </wp:positionH>
                <wp:positionV relativeFrom="paragraph">
                  <wp:posOffset>-584199</wp:posOffset>
                </wp:positionV>
                <wp:extent cx="6506018" cy="371032"/>
                <wp:effectExtent l="0" t="0" r="0" b="0"/>
                <wp:wrapNone/>
                <wp:docPr id="2" name="Rectangle 2"/>
                <wp:cNvGraphicFramePr/>
                <a:graphic xmlns:a="http://schemas.openxmlformats.org/drawingml/2006/main">
                  <a:graphicData uri="http://schemas.microsoft.com/office/word/2010/wordprocessingShape">
                    <wps:wsp>
                      <wps:cNvSpPr/>
                      <wps:spPr>
                        <a:xfrm>
                          <a:off x="2097754" y="3599247"/>
                          <a:ext cx="6496493" cy="361507"/>
                        </a:xfrm>
                        <a:prstGeom prst="rect">
                          <a:avLst/>
                        </a:prstGeom>
                        <a:solidFill>
                          <a:srgbClr val="FFFFFF"/>
                        </a:solidFill>
                        <a:ln>
                          <a:noFill/>
                        </a:ln>
                      </wps:spPr>
                      <wps:txbx>
                        <w:txbxContent>
                          <w:p w:rsidR="00FF7F94" w:rsidRDefault="00FF7F94">
                            <w:pPr>
                              <w:spacing w:after="0" w:line="240" w:lineRule="auto"/>
                              <w:textDirection w:val="btLr"/>
                            </w:pPr>
                          </w:p>
                        </w:txbxContent>
                      </wps:txbx>
                      <wps:bodyPr spcFirstLastPara="1" wrap="square" lIns="91425" tIns="91425" rIns="91425" bIns="91425" anchor="ctr" anchorCtr="0"/>
                    </wps:wsp>
                  </a:graphicData>
                </a:graphic>
              </wp:anchor>
            </w:drawing>
          </mc:Choice>
          <mc:Fallback>
            <w:pict>
              <v:rect id="Rectangle 2" o:spid="_x0000_s1026" style="position:absolute;left:0;text-align:left;margin-left:-26pt;margin-top:-46pt;width:512.3pt;height:29.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" stroked="f">
                <v:textbox inset="2.53958mm,2.53958mm,2.53958mm,2.53958mm">
                  <w:txbxContent>
                    <w:p w:rsidR="00FF7F94" w:rsidRDefault="00FF7F94">
                      <w:pPr>
                        <w:spacing w:after="0" w:line="240" w:lineRule="auto"/>
                        <w:textDirection w:val="btLr"/>
                      </w:pPr>
                    </w:p>
                  </w:txbxContent>
                </v:textbox>
              </v:rect>
            </w:pict>
          </mc:Fallback>
        </mc:AlternateContent>
      </w:r>
    </w:p>
    <w:p w:rsidR="00FF7F94" w:rsidRDefault="00FF7F94">
      <w:pPr>
        <w:spacing w:line="480" w:lineRule="auto"/>
        <w:jc w:val="center"/>
        <w:rPr>
          <w:rFonts w:ascii="Times New Roman" w:eastAsia="Times New Roman" w:hAnsi="Times New Roman" w:cs="Times New Roman"/>
          <w:b/>
          <w:sz w:val="28"/>
          <w:szCs w:val="28"/>
        </w:rPr>
      </w:pPr>
    </w:p>
    <w:p w:rsidR="00FF7F94" w:rsidRDefault="00FF7F94" w:rsidP="00282DFB">
      <w:pPr>
        <w:spacing w:line="480" w:lineRule="auto"/>
        <w:rPr>
          <w:rFonts w:ascii="Times New Roman" w:eastAsia="Times New Roman" w:hAnsi="Times New Roman" w:cs="Times New Roman"/>
          <w:b/>
          <w:sz w:val="28"/>
          <w:szCs w:val="28"/>
        </w:rPr>
      </w:pPr>
    </w:p>
    <w:p w:rsidR="00FF7F94" w:rsidRDefault="000F0498">
      <w:pPr>
        <w:spacing w:after="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Dr.</w:t>
      </w:r>
      <w:proofErr w:type="spellEnd"/>
      <w:r>
        <w:rPr>
          <w:rFonts w:ascii="Times New Roman" w:eastAsia="Times New Roman" w:hAnsi="Times New Roman" w:cs="Times New Roman"/>
          <w:b/>
          <w:sz w:val="24"/>
          <w:szCs w:val="24"/>
        </w:rPr>
        <w:t xml:space="preserve"> Selcuk Uygur</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Lecturer in Business Ethics</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Brunel Business School, Brunel University</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Kingston Lane, Uxbridge, UB8 3PH, London, UK</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Email: </w:t>
      </w:r>
      <w:hyperlink r:id="rId7">
        <w:r>
          <w:rPr>
            <w:rFonts w:ascii="Times New Roman" w:eastAsia="Times New Roman" w:hAnsi="Times New Roman" w:cs="Times New Roman"/>
            <w:color w:val="0000FF"/>
            <w:sz w:val="24"/>
            <w:szCs w:val="24"/>
            <w:u w:val="single"/>
          </w:rPr>
          <w:t>selcuk.uygur@brunel.ac.uk</w:t>
        </w:r>
      </w:hyperlink>
    </w:p>
    <w:p w:rsidR="00FF7F94" w:rsidRDefault="00FF7F94">
      <w:pPr>
        <w:spacing w:after="0" w:line="240" w:lineRule="auto"/>
        <w:rPr>
          <w:rFonts w:ascii="Times New Roman" w:eastAsia="Times New Roman" w:hAnsi="Times New Roman" w:cs="Times New Roman"/>
          <w:sz w:val="24"/>
          <w:szCs w:val="24"/>
        </w:rPr>
      </w:pPr>
    </w:p>
    <w:p w:rsidR="00FF7F94" w:rsidRDefault="000F0498">
      <w:pPr>
        <w:spacing w:after="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Dr.</w:t>
      </w:r>
      <w:proofErr w:type="spellEnd"/>
      <w:r>
        <w:rPr>
          <w:rFonts w:ascii="Times New Roman" w:eastAsia="Times New Roman" w:hAnsi="Times New Roman" w:cs="Times New Roman"/>
          <w:b/>
          <w:sz w:val="24"/>
          <w:szCs w:val="24"/>
        </w:rPr>
        <w:t xml:space="preserve"> Erhan Aydin</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Research Fellow, </w:t>
      </w:r>
      <w:proofErr w:type="spellStart"/>
      <w:r>
        <w:rPr>
          <w:rFonts w:ascii="Times New Roman" w:eastAsia="Times New Roman" w:hAnsi="Times New Roman" w:cs="Times New Roman"/>
          <w:sz w:val="24"/>
          <w:szCs w:val="24"/>
        </w:rPr>
        <w:t>Usak</w:t>
      </w:r>
      <w:proofErr w:type="spellEnd"/>
      <w:r>
        <w:rPr>
          <w:rFonts w:ascii="Times New Roman" w:eastAsia="Times New Roman" w:hAnsi="Times New Roman" w:cs="Times New Roman"/>
          <w:sz w:val="24"/>
          <w:szCs w:val="24"/>
        </w:rPr>
        <w:t xml:space="preserve"> University, Turkey</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Email: erhanaydin.phd@gmail.com</w:t>
      </w:r>
    </w:p>
    <w:p w:rsidR="00FF7F94" w:rsidRDefault="00FF7F94">
      <w:pPr>
        <w:spacing w:after="0" w:line="240" w:lineRule="auto"/>
        <w:rPr>
          <w:rFonts w:ascii="Times New Roman" w:eastAsia="Times New Roman" w:hAnsi="Times New Roman" w:cs="Times New Roman"/>
          <w:sz w:val="24"/>
          <w:szCs w:val="24"/>
        </w:rPr>
      </w:pPr>
    </w:p>
    <w:p w:rsidR="00FF7F94" w:rsidRDefault="000F049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Prof. Mustafa </w:t>
      </w:r>
      <w:proofErr w:type="spellStart"/>
      <w:r>
        <w:rPr>
          <w:rFonts w:ascii="Times New Roman" w:eastAsia="Times New Roman" w:hAnsi="Times New Roman" w:cs="Times New Roman"/>
          <w:b/>
          <w:sz w:val="24"/>
          <w:szCs w:val="24"/>
        </w:rPr>
        <w:t>Özbilgin</w:t>
      </w:r>
      <w:proofErr w:type="spellEnd"/>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Professor of Organizational Behaviour</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Brunel Business School, Brunel University</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Uxbridge, UB8 3PH, London, UK</w:t>
      </w:r>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Email: </w:t>
      </w:r>
      <w:hyperlink r:id="rId8">
        <w:r>
          <w:rPr>
            <w:rFonts w:ascii="Times New Roman" w:eastAsia="Times New Roman" w:hAnsi="Times New Roman" w:cs="Times New Roman"/>
            <w:color w:val="0000FF"/>
            <w:sz w:val="24"/>
            <w:szCs w:val="24"/>
            <w:u w:val="single"/>
          </w:rPr>
          <w:t>mustafa.ozbilgin@brunel.ac.uk</w:t>
        </w:r>
      </w:hyperlink>
    </w:p>
    <w:p w:rsidR="00FF7F94" w:rsidRDefault="000F04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w:t>
      </w:r>
      <w:proofErr w:type="spellStart"/>
      <w:r>
        <w:rPr>
          <w:rFonts w:ascii="Times New Roman" w:eastAsia="Times New Roman" w:hAnsi="Times New Roman" w:cs="Times New Roman"/>
          <w:sz w:val="24"/>
          <w:szCs w:val="24"/>
        </w:rPr>
        <w:t>chaire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Diversité</w:t>
      </w:r>
      <w:proofErr w:type="spellEnd"/>
      <w:r>
        <w:rPr>
          <w:rFonts w:ascii="Times New Roman" w:eastAsia="Times New Roman" w:hAnsi="Times New Roman" w:cs="Times New Roman"/>
          <w:sz w:val="24"/>
          <w:szCs w:val="24"/>
        </w:rPr>
        <w:t xml:space="preserve"> et Managem</w:t>
      </w:r>
      <w:r>
        <w:rPr>
          <w:rFonts w:ascii="Times New Roman" w:eastAsia="Times New Roman" w:hAnsi="Times New Roman" w:cs="Times New Roman"/>
          <w:sz w:val="24"/>
          <w:szCs w:val="24"/>
        </w:rPr>
        <w:t>ent</w:t>
      </w:r>
    </w:p>
    <w:p w:rsidR="00FF7F94" w:rsidRDefault="000F0498">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Université</w:t>
      </w:r>
      <w:proofErr w:type="spellEnd"/>
      <w:r>
        <w:rPr>
          <w:rFonts w:ascii="Times New Roman" w:eastAsia="Times New Roman" w:hAnsi="Times New Roman" w:cs="Times New Roman"/>
          <w:sz w:val="24"/>
          <w:szCs w:val="24"/>
        </w:rPr>
        <w:t xml:space="preserve"> Paris-Dauphine, France</w:t>
      </w:r>
    </w:p>
    <w:p w:rsidR="00B56B68" w:rsidRDefault="00B56B68" w:rsidP="00B56B68">
      <w:pPr>
        <w:spacing w:line="480" w:lineRule="auto"/>
        <w:rPr>
          <w:rFonts w:ascii="Times New Roman" w:eastAsia="Times New Roman" w:hAnsi="Times New Roman" w:cs="Times New Roman"/>
          <w:b/>
          <w:sz w:val="28"/>
          <w:szCs w:val="28"/>
        </w:rPr>
      </w:pPr>
    </w:p>
    <w:p w:rsidR="00B56B68" w:rsidRPr="00B56B68" w:rsidRDefault="00B56B68" w:rsidP="00B56B68">
      <w:pPr>
        <w:spacing w:line="240" w:lineRule="auto"/>
        <w:rPr>
          <w:rFonts w:ascii="Times New Roman" w:eastAsia="Times New Roman" w:hAnsi="Times New Roman" w:cs="Times New Roman"/>
          <w:b/>
          <w:sz w:val="24"/>
          <w:szCs w:val="24"/>
        </w:rPr>
      </w:pPr>
      <w:r w:rsidRPr="00B56B68">
        <w:rPr>
          <w:rFonts w:ascii="Times New Roman" w:eastAsia="Times New Roman" w:hAnsi="Times New Roman" w:cs="Times New Roman"/>
          <w:b/>
          <w:sz w:val="24"/>
          <w:szCs w:val="24"/>
        </w:rPr>
        <w:t>Prof Jawad Syed</w:t>
      </w:r>
    </w:p>
    <w:p w:rsidR="00B56B68" w:rsidRPr="00B56B68" w:rsidRDefault="00B56B68" w:rsidP="00B56B68">
      <w:pPr>
        <w:pStyle w:val="Heading5"/>
        <w:spacing w:before="60" w:after="0" w:line="240" w:lineRule="auto"/>
        <w:rPr>
          <w:rFonts w:ascii="Times New Roman" w:hAnsi="Times New Roman" w:cs="Times New Roman"/>
          <w:b w:val="0"/>
          <w:bCs/>
          <w:color w:val="000000"/>
          <w:sz w:val="24"/>
          <w:szCs w:val="24"/>
        </w:rPr>
      </w:pPr>
      <w:r w:rsidRPr="00B56B68">
        <w:rPr>
          <w:rFonts w:ascii="Times New Roman" w:hAnsi="Times New Roman" w:cs="Times New Roman"/>
          <w:b w:val="0"/>
          <w:bCs/>
          <w:color w:val="000000"/>
          <w:sz w:val="24"/>
          <w:szCs w:val="24"/>
        </w:rPr>
        <w:t>Professor of Organizational Behaviour</w:t>
      </w:r>
    </w:p>
    <w:p w:rsidR="00B56B68" w:rsidRPr="00B56B68" w:rsidRDefault="00B56B68" w:rsidP="00B56B68">
      <w:pPr>
        <w:pStyle w:val="Heading5"/>
        <w:spacing w:before="60" w:after="0" w:line="240" w:lineRule="auto"/>
        <w:rPr>
          <w:rFonts w:ascii="Times New Roman" w:hAnsi="Times New Roman" w:cs="Times New Roman"/>
          <w:b w:val="0"/>
          <w:bCs/>
          <w:color w:val="000000"/>
          <w:sz w:val="24"/>
          <w:szCs w:val="24"/>
        </w:rPr>
      </w:pPr>
      <w:r w:rsidRPr="00B56B68">
        <w:rPr>
          <w:rFonts w:ascii="Times New Roman" w:hAnsi="Times New Roman" w:cs="Times New Roman"/>
          <w:b w:val="0"/>
          <w:bCs/>
          <w:color w:val="000000"/>
          <w:sz w:val="24"/>
          <w:szCs w:val="24"/>
        </w:rPr>
        <w:t>Suleman Dawood School of Business</w:t>
      </w:r>
      <w:r w:rsidRPr="00B56B68">
        <w:rPr>
          <w:rFonts w:ascii="Times New Roman" w:hAnsi="Times New Roman" w:cs="Times New Roman"/>
          <w:b w:val="0"/>
          <w:bCs/>
          <w:color w:val="000000"/>
          <w:sz w:val="24"/>
          <w:szCs w:val="24"/>
        </w:rPr>
        <w:t>, LUMS</w:t>
      </w:r>
    </w:p>
    <w:p w:rsidR="00B56B68" w:rsidRDefault="00B56B68" w:rsidP="00B56B68">
      <w:pPr>
        <w:rPr>
          <w:rFonts w:ascii="Times New Roman" w:eastAsia="Times New Roman" w:hAnsi="Times New Roman" w:cs="Times New Roman"/>
          <w:bCs/>
          <w:sz w:val="24"/>
          <w:szCs w:val="24"/>
        </w:rPr>
      </w:pPr>
      <w:r w:rsidRPr="00B56B68">
        <w:rPr>
          <w:rFonts w:ascii="Times New Roman" w:hAnsi="Times New Roman" w:cs="Times New Roman"/>
          <w:sz w:val="24"/>
          <w:szCs w:val="24"/>
        </w:rPr>
        <w:t>D.H.A, Lahore Cantt. 54792</w:t>
      </w:r>
      <w:r w:rsidRPr="00B56B68">
        <w:rPr>
          <w:rFonts w:ascii="Times New Roman" w:hAnsi="Times New Roman" w:cs="Times New Roman"/>
          <w:sz w:val="24"/>
          <w:szCs w:val="24"/>
        </w:rPr>
        <w:br/>
        <w:t>Lahore, Pakistan</w:t>
      </w:r>
      <w:r>
        <w:rPr>
          <w:rFonts w:ascii="Times New Roman" w:hAnsi="Times New Roman" w:cs="Times New Roman"/>
          <w:sz w:val="24"/>
          <w:szCs w:val="24"/>
        </w:rPr>
        <w:t xml:space="preserve">. Email: </w:t>
      </w:r>
      <w:hyperlink r:id="rId9" w:history="1">
        <w:r w:rsidRPr="00DE134B">
          <w:rPr>
            <w:rStyle w:val="Hyperlink"/>
            <w:rFonts w:ascii="Times New Roman" w:eastAsia="Times New Roman" w:hAnsi="Times New Roman" w:cs="Times New Roman"/>
            <w:bCs/>
            <w:sz w:val="24"/>
            <w:szCs w:val="24"/>
          </w:rPr>
          <w:t>jawad.syed@lums.edu.pk</w:t>
        </w:r>
      </w:hyperlink>
    </w:p>
    <w:p w:rsidR="00B56B68" w:rsidRPr="00B56B68" w:rsidRDefault="00B56B68" w:rsidP="00B56B68">
      <w:pPr>
        <w:rPr>
          <w:rFonts w:ascii="Times New Roman" w:hAnsi="Times New Roman" w:cs="Times New Roman"/>
          <w:sz w:val="24"/>
          <w:szCs w:val="24"/>
        </w:rPr>
      </w:pPr>
    </w:p>
    <w:p w:rsidR="00FF7F94" w:rsidRDefault="00FF7F94">
      <w:pPr>
        <w:spacing w:line="480" w:lineRule="auto"/>
        <w:rPr>
          <w:rFonts w:ascii="Times New Roman" w:eastAsia="Times New Roman" w:hAnsi="Times New Roman" w:cs="Times New Roman"/>
          <w:b/>
          <w:sz w:val="28"/>
          <w:szCs w:val="28"/>
        </w:rPr>
      </w:pPr>
    </w:p>
    <w:p w:rsidR="00FF7F94" w:rsidRPr="00B56B68" w:rsidRDefault="000F0498" w:rsidP="00B56B68">
      <w:pPr>
        <w:spacing w:line="480" w:lineRule="auto"/>
        <w:rPr>
          <w:rFonts w:ascii="Times New Roman" w:eastAsia="Times New Roman" w:hAnsi="Times New Roman" w:cs="Times New Roman"/>
          <w:b/>
          <w:sz w:val="28"/>
          <w:szCs w:val="28"/>
        </w:rPr>
      </w:pPr>
      <w:r>
        <w:rPr>
          <w:noProof/>
        </w:rPr>
        <w:lastRenderedPageBreak/>
        <mc:AlternateContent>
          <mc:Choice Requires="wps">
            <w:drawing>
              <wp:anchor distT="0" distB="0" distL="114300" distR="114300" simplePos="0" relativeHeight="251659264" behindDoc="0" locked="0" layoutInCell="1" hidden="0" allowOverlap="1">
                <wp:simplePos x="0" y="0"/>
                <wp:positionH relativeFrom="column">
                  <wp:posOffset>-330199</wp:posOffset>
                </wp:positionH>
                <wp:positionV relativeFrom="paragraph">
                  <wp:posOffset>-584199</wp:posOffset>
                </wp:positionV>
                <wp:extent cx="6506018" cy="371032"/>
                <wp:effectExtent l="0" t="0" r="0" b="0"/>
                <wp:wrapNone/>
                <wp:docPr id="1" name="Rectangle 1"/>
                <wp:cNvGraphicFramePr/>
                <a:graphic xmlns:a="http://schemas.openxmlformats.org/drawingml/2006/main">
                  <a:graphicData uri="http://schemas.microsoft.com/office/word/2010/wordprocessingShape">
                    <wps:wsp>
                      <wps:cNvSpPr/>
                      <wps:spPr>
                        <a:xfrm>
                          <a:off x="2097754" y="3599247"/>
                          <a:ext cx="6496493" cy="361507"/>
                        </a:xfrm>
                        <a:prstGeom prst="rect">
                          <a:avLst/>
                        </a:prstGeom>
                        <a:solidFill>
                          <a:schemeClr val="lt1"/>
                        </a:solidFill>
                        <a:ln>
                          <a:noFill/>
                        </a:ln>
                      </wps:spPr>
                      <wps:txbx>
                        <w:txbxContent>
                          <w:p w:rsidR="00FF7F94" w:rsidRDefault="00FF7F94">
                            <w:pPr>
                              <w:spacing w:after="0" w:line="240" w:lineRule="auto"/>
                              <w:textDirection w:val="btLr"/>
                            </w:pPr>
                          </w:p>
                        </w:txbxContent>
                      </wps:txbx>
                      <wps:bodyPr spcFirstLastPara="1" wrap="square" lIns="91425" tIns="91425" rIns="91425" bIns="91425" anchor="ctr" anchorCtr="0"/>
                    </wps:wsp>
                  </a:graphicData>
                </a:graphic>
              </wp:anchor>
            </w:drawing>
          </mc:Choice>
          <mc:Fallback>
            <w:pict>
              <v:rect id="Rectangle 1" o:spid="_x0000_s1027" style="position:absolute;margin-left:-26pt;margin-top:-46pt;width:512.3pt;height:2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" fillcolor="white [3201]" stroked="f">
                <v:textbox inset="2.53958mm,2.53958mm,2.53958mm,2.53958mm">
                  <w:txbxContent>
                    <w:p w:rsidR="00FF7F94" w:rsidRDefault="00FF7F94">
                      <w:pPr>
                        <w:spacing w:after="0" w:line="240" w:lineRule="auto"/>
                        <w:textDirection w:val="btLr"/>
                      </w:pPr>
                    </w:p>
                  </w:txbxContent>
                </v:textbox>
              </v:rect>
            </w:pict>
          </mc:Fallback>
        </mc:AlternateContent>
      </w:r>
    </w:p>
    <w:p w:rsidR="00FF7F94" w:rsidRDefault="000F0498">
      <w:pPr>
        <w:spacing w:line="48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context of increased incidents of religious sectarianism in </w:t>
      </w:r>
      <w:del w:id="4" w:author="Jawad Syed" w:date="2019-04-30T14:29:00Z">
        <w:r>
          <w:rPr>
            <w:rFonts w:ascii="Times New Roman" w:eastAsia="Times New Roman" w:hAnsi="Times New Roman" w:cs="Times New Roman"/>
            <w:sz w:val="24"/>
            <w:szCs w:val="24"/>
          </w:rPr>
          <w:delText xml:space="preserve">Pakistan and </w:delText>
        </w:r>
      </w:del>
      <w:r>
        <w:rPr>
          <w:rFonts w:ascii="Times New Roman" w:eastAsia="Times New Roman" w:hAnsi="Times New Roman" w:cs="Times New Roman"/>
          <w:sz w:val="24"/>
          <w:szCs w:val="24"/>
        </w:rPr>
        <w:t>Turkey</w:t>
      </w:r>
      <w:ins w:id="5" w:author="Jawad Syed" w:date="2019-04-30T14:29:00Z">
        <w:r>
          <w:rPr>
            <w:rFonts w:ascii="Times New Roman" w:eastAsia="Times New Roman" w:hAnsi="Times New Roman" w:cs="Times New Roman"/>
            <w:sz w:val="24"/>
            <w:szCs w:val="24"/>
          </w:rPr>
          <w:t xml:space="preserve"> and Pakistan</w:t>
        </w:r>
      </w:ins>
      <w:r>
        <w:rPr>
          <w:rFonts w:ascii="Times New Roman" w:eastAsia="Times New Roman" w:hAnsi="Times New Roman" w:cs="Times New Roman"/>
          <w:sz w:val="24"/>
          <w:szCs w:val="24"/>
        </w:rPr>
        <w:t xml:space="preserve">, two Muslim majority countries, this paper explicates the religious discrimination that Muslim minorities face at work. First, we examine religious diversity in both countries, and explore the </w:t>
      </w:r>
      <w:ins w:id="6" w:author="Jawad Syed" w:date="2019-04-30T14:37:00Z">
        <w:r>
          <w:rPr>
            <w:rFonts w:ascii="Times New Roman" w:eastAsia="Times New Roman" w:hAnsi="Times New Roman" w:cs="Times New Roman"/>
            <w:sz w:val="24"/>
            <w:szCs w:val="24"/>
          </w:rPr>
          <w:t xml:space="preserve">identity and </w:t>
        </w:r>
      </w:ins>
      <w:r>
        <w:rPr>
          <w:rFonts w:ascii="Times New Roman" w:eastAsia="Times New Roman" w:hAnsi="Times New Roman" w:cs="Times New Roman"/>
          <w:sz w:val="24"/>
          <w:szCs w:val="24"/>
        </w:rPr>
        <w:t xml:space="preserve">agency of religious minorities at work. </w:t>
      </w:r>
      <w:ins w:id="7" w:author="Jawad Syed" w:date="2019-04-30T14:30:00Z">
        <w:r>
          <w:rPr>
            <w:rFonts w:ascii="Times New Roman" w:eastAsia="Times New Roman" w:hAnsi="Times New Roman" w:cs="Times New Roman"/>
            <w:sz w:val="24"/>
            <w:szCs w:val="24"/>
          </w:rPr>
          <w:t>We then d</w:t>
        </w:r>
        <w:r>
          <w:rPr>
            <w:rFonts w:ascii="Times New Roman" w:eastAsia="Times New Roman" w:hAnsi="Times New Roman" w:cs="Times New Roman"/>
            <w:sz w:val="24"/>
            <w:szCs w:val="24"/>
          </w:rPr>
          <w:t>raw</w:t>
        </w:r>
      </w:ins>
      <w:del w:id="8" w:author="Jawad Syed" w:date="2019-04-30T14:30:00Z">
        <w:r>
          <w:rPr>
            <w:rFonts w:ascii="Times New Roman" w:eastAsia="Times New Roman" w:hAnsi="Times New Roman" w:cs="Times New Roman"/>
            <w:sz w:val="24"/>
            <w:szCs w:val="24"/>
          </w:rPr>
          <w:delText>Second, drawing</w:delText>
        </w:r>
      </w:del>
      <w:r>
        <w:rPr>
          <w:rFonts w:ascii="Times New Roman" w:eastAsia="Times New Roman" w:hAnsi="Times New Roman" w:cs="Times New Roman"/>
          <w:sz w:val="24"/>
          <w:szCs w:val="24"/>
        </w:rPr>
        <w:t xml:space="preserve"> on </w:t>
      </w:r>
      <w:ins w:id="9" w:author="Jawad Syed" w:date="2019-04-30T14:30:00Z">
        <w:r>
          <w:rPr>
            <w:rFonts w:ascii="Times New Roman" w:eastAsia="Times New Roman" w:hAnsi="Times New Roman" w:cs="Times New Roman"/>
            <w:sz w:val="24"/>
            <w:szCs w:val="24"/>
          </w:rPr>
          <w:t xml:space="preserve">17 </w:t>
        </w:r>
      </w:ins>
      <w:del w:id="10" w:author="Jawad Syed" w:date="2019-04-30T14:30:00Z">
        <w:r>
          <w:rPr>
            <w:rFonts w:ascii="Times New Roman" w:eastAsia="Times New Roman" w:hAnsi="Times New Roman" w:cs="Times New Roman"/>
            <w:sz w:val="24"/>
            <w:szCs w:val="24"/>
          </w:rPr>
          <w:delText xml:space="preserve">21 </w:delText>
        </w:r>
      </w:del>
      <w:r>
        <w:rPr>
          <w:rFonts w:ascii="Times New Roman" w:eastAsia="Times New Roman" w:hAnsi="Times New Roman" w:cs="Times New Roman"/>
          <w:sz w:val="24"/>
          <w:szCs w:val="24"/>
        </w:rPr>
        <w:t xml:space="preserve">interviews </w:t>
      </w:r>
      <w:ins w:id="11" w:author="Jawad Syed" w:date="2019-04-30T14:30:00Z">
        <w:r>
          <w:rPr>
            <w:rFonts w:ascii="Times New Roman" w:eastAsia="Times New Roman" w:hAnsi="Times New Roman" w:cs="Times New Roman"/>
            <w:sz w:val="24"/>
            <w:szCs w:val="24"/>
          </w:rPr>
          <w:t xml:space="preserve">each </w:t>
        </w:r>
      </w:ins>
      <w:r>
        <w:rPr>
          <w:rFonts w:ascii="Times New Roman" w:eastAsia="Times New Roman" w:hAnsi="Times New Roman" w:cs="Times New Roman"/>
          <w:sz w:val="24"/>
          <w:szCs w:val="24"/>
        </w:rPr>
        <w:t xml:space="preserve">with individuals from Muslim minority groups in Turkish </w:t>
      </w:r>
      <w:ins w:id="12" w:author="Jawad Syed" w:date="2019-04-30T14:30:00Z">
        <w:r>
          <w:rPr>
            <w:rFonts w:ascii="Times New Roman" w:eastAsia="Times New Roman" w:hAnsi="Times New Roman" w:cs="Times New Roman"/>
            <w:sz w:val="24"/>
            <w:szCs w:val="24"/>
          </w:rPr>
          <w:t xml:space="preserve">and Pakistani </w:t>
        </w:r>
      </w:ins>
      <w:r>
        <w:rPr>
          <w:rFonts w:ascii="Times New Roman" w:eastAsia="Times New Roman" w:hAnsi="Times New Roman" w:cs="Times New Roman"/>
          <w:sz w:val="24"/>
          <w:szCs w:val="24"/>
        </w:rPr>
        <w:t xml:space="preserve">workplaces, we demonstrate how religious discrimination is experienced in the context of a country </w:t>
      </w:r>
      <w:ins w:id="13" w:author="Jawad Syed" w:date="2019-04-30T14:31:00Z">
        <w:r>
          <w:rPr>
            <w:rFonts w:ascii="Times New Roman" w:eastAsia="Times New Roman" w:hAnsi="Times New Roman" w:cs="Times New Roman"/>
            <w:sz w:val="24"/>
            <w:szCs w:val="24"/>
          </w:rPr>
          <w:t xml:space="preserve">(i.e., Turkey) </w:t>
        </w:r>
      </w:ins>
      <w:r>
        <w:rPr>
          <w:rFonts w:ascii="Times New Roman" w:eastAsia="Times New Roman" w:hAnsi="Times New Roman" w:cs="Times New Roman"/>
          <w:sz w:val="24"/>
          <w:szCs w:val="24"/>
        </w:rPr>
        <w:t xml:space="preserve">where the secular system is </w:t>
      </w:r>
      <w:r>
        <w:rPr>
          <w:rFonts w:ascii="Times New Roman" w:eastAsia="Times New Roman" w:hAnsi="Times New Roman" w:cs="Times New Roman"/>
          <w:sz w:val="24"/>
          <w:szCs w:val="24"/>
        </w:rPr>
        <w:t>under considerable strain</w:t>
      </w:r>
      <w:ins w:id="14" w:author="Jawad Syed" w:date="2019-04-30T14:31:00Z">
        <w:r>
          <w:rPr>
            <w:rFonts w:ascii="Times New Roman" w:eastAsia="Times New Roman" w:hAnsi="Times New Roman" w:cs="Times New Roman"/>
            <w:sz w:val="24"/>
            <w:szCs w:val="24"/>
          </w:rPr>
          <w:t xml:space="preserve"> and a country (i.e., Pakistan) where Islamic egalitarian principles enshrined in the national constitution have patchy implementation</w:t>
        </w:r>
      </w:ins>
      <w:r>
        <w:rPr>
          <w:rFonts w:ascii="Times New Roman" w:eastAsia="Times New Roman" w:hAnsi="Times New Roman" w:cs="Times New Roman"/>
          <w:sz w:val="24"/>
          <w:szCs w:val="24"/>
        </w:rPr>
        <w:t>. The study reveals religiously inspired bias</w:t>
      </w:r>
      <w:ins w:id="15" w:author="Jawad Syed" w:date="2019-04-30T14:33:00Z">
        <w:r>
          <w:rPr>
            <w:rFonts w:ascii="Times New Roman" w:eastAsia="Times New Roman" w:hAnsi="Times New Roman" w:cs="Times New Roman"/>
            <w:sz w:val="24"/>
            <w:szCs w:val="24"/>
          </w:rPr>
          <w:t xml:space="preserve"> (Turkey and Pakistan),</w:t>
        </w:r>
      </w:ins>
      <w:proofErr w:type="spellStart"/>
      <w:del w:id="16" w:author="Jawad Syed" w:date="2019-04-30T14:33:00Z">
        <w:r>
          <w:rPr>
            <w:rFonts w:ascii="Times New Roman" w:eastAsia="Times New Roman" w:hAnsi="Times New Roman" w:cs="Times New Roman"/>
            <w:sz w:val="24"/>
            <w:szCs w:val="24"/>
          </w:rPr>
          <w:delText xml:space="preserve"> and </w:delText>
        </w:r>
      </w:del>
      <w:r>
        <w:rPr>
          <w:rFonts w:ascii="Times New Roman" w:eastAsia="Times New Roman" w:hAnsi="Times New Roman" w:cs="Times New Roman"/>
          <w:sz w:val="24"/>
          <w:szCs w:val="24"/>
        </w:rPr>
        <w:t>fealtry</w:t>
      </w:r>
      <w:proofErr w:type="spellEnd"/>
      <w:r>
        <w:rPr>
          <w:rFonts w:ascii="Times New Roman" w:eastAsia="Times New Roman" w:hAnsi="Times New Roman" w:cs="Times New Roman"/>
          <w:sz w:val="24"/>
          <w:szCs w:val="24"/>
        </w:rPr>
        <w:t xml:space="preserve"> </w:t>
      </w:r>
      <w:ins w:id="17" w:author="Jawad Syed" w:date="2019-04-30T14:35:00Z">
        <w:r>
          <w:rPr>
            <w:rFonts w:ascii="Times New Roman" w:eastAsia="Times New Roman" w:hAnsi="Times New Roman" w:cs="Times New Roman"/>
            <w:sz w:val="24"/>
            <w:szCs w:val="24"/>
          </w:rPr>
          <w:t xml:space="preserve">or </w:t>
        </w:r>
      </w:ins>
      <w:del w:id="18" w:author="Jawad Syed" w:date="2019-04-30T14:35:00Z">
        <w:r>
          <w:rPr>
            <w:rFonts w:ascii="Times New Roman" w:eastAsia="Times New Roman" w:hAnsi="Times New Roman" w:cs="Times New Roman"/>
            <w:sz w:val="24"/>
            <w:szCs w:val="24"/>
          </w:rPr>
          <w:delText>(</w:delText>
        </w:r>
      </w:del>
      <w:proofErr w:type="spellStart"/>
      <w:r>
        <w:rPr>
          <w:rFonts w:ascii="Times New Roman" w:eastAsia="Times New Roman" w:hAnsi="Times New Roman" w:cs="Times New Roman"/>
          <w:sz w:val="24"/>
          <w:szCs w:val="24"/>
        </w:rPr>
        <w:t>biat</w:t>
      </w:r>
      <w:proofErr w:type="spellEnd"/>
      <w:ins w:id="19" w:author="Jawad Syed" w:date="2019-04-30T14:35:00Z">
        <w:r>
          <w:rPr>
            <w:rFonts w:ascii="Times New Roman" w:eastAsia="Times New Roman" w:hAnsi="Times New Roman" w:cs="Times New Roman"/>
            <w:sz w:val="24"/>
            <w:szCs w:val="24"/>
          </w:rPr>
          <w:t xml:space="preserve"> (Turkey</w:t>
        </w:r>
      </w:ins>
      <w:r>
        <w:rPr>
          <w:rFonts w:ascii="Times New Roman" w:eastAsia="Times New Roman" w:hAnsi="Times New Roman" w:cs="Times New Roman"/>
          <w:sz w:val="24"/>
          <w:szCs w:val="24"/>
        </w:rPr>
        <w:t>)</w:t>
      </w:r>
      <w:ins w:id="20" w:author="Jawad Syed" w:date="2019-04-30T14:34:00Z">
        <w:r>
          <w:rPr>
            <w:rFonts w:ascii="Times New Roman" w:eastAsia="Times New Roman" w:hAnsi="Times New Roman" w:cs="Times New Roman"/>
            <w:sz w:val="24"/>
            <w:szCs w:val="24"/>
          </w:rPr>
          <w:t xml:space="preserve"> and Takfiri extremism (Pakistan)</w:t>
        </w:r>
      </w:ins>
      <w:r>
        <w:rPr>
          <w:rFonts w:ascii="Times New Roman" w:eastAsia="Times New Roman" w:hAnsi="Times New Roman" w:cs="Times New Roman"/>
          <w:sz w:val="24"/>
          <w:szCs w:val="24"/>
        </w:rPr>
        <w:t xml:space="preserve"> as significant mechanisms by which </w:t>
      </w:r>
      <w:proofErr w:type="spellStart"/>
      <w:ins w:id="21" w:author="Jawad Syed" w:date="2019-04-30T14:36:00Z">
        <w:r>
          <w:rPr>
            <w:rFonts w:ascii="Times New Roman" w:eastAsia="Times New Roman" w:hAnsi="Times New Roman" w:cs="Times New Roman"/>
            <w:sz w:val="24"/>
            <w:szCs w:val="24"/>
          </w:rPr>
          <w:t>intrafaith</w:t>
        </w:r>
        <w:proofErr w:type="spellEnd"/>
        <w:r>
          <w:rPr>
            <w:rFonts w:ascii="Times New Roman" w:eastAsia="Times New Roman" w:hAnsi="Times New Roman" w:cs="Times New Roman"/>
            <w:sz w:val="24"/>
            <w:szCs w:val="24"/>
          </w:rPr>
          <w:t xml:space="preserve"> relations are shaped and </w:t>
        </w:r>
      </w:ins>
      <w:r>
        <w:rPr>
          <w:rFonts w:ascii="Times New Roman" w:eastAsia="Times New Roman" w:hAnsi="Times New Roman" w:cs="Times New Roman"/>
          <w:sz w:val="24"/>
          <w:szCs w:val="24"/>
        </w:rPr>
        <w:t>religi</w:t>
      </w:r>
      <w:ins w:id="22" w:author="Jawad Syed" w:date="2019-04-30T14:28:00Z">
        <w:r>
          <w:rPr>
            <w:rFonts w:ascii="Times New Roman" w:eastAsia="Times New Roman" w:hAnsi="Times New Roman" w:cs="Times New Roman"/>
            <w:sz w:val="24"/>
            <w:szCs w:val="24"/>
          </w:rPr>
          <w:t>o</w:t>
        </w:r>
      </w:ins>
      <w:r>
        <w:rPr>
          <w:rFonts w:ascii="Times New Roman" w:eastAsia="Times New Roman" w:hAnsi="Times New Roman" w:cs="Times New Roman"/>
          <w:sz w:val="24"/>
          <w:szCs w:val="24"/>
        </w:rPr>
        <w:t>us</w:t>
      </w:r>
      <w:ins w:id="23" w:author="Jawad Syed" w:date="2019-04-30T14:35:00Z">
        <w:r>
          <w:rPr>
            <w:rFonts w:ascii="Times New Roman" w:eastAsia="Times New Roman" w:hAnsi="Times New Roman" w:cs="Times New Roman"/>
            <w:sz w:val="24"/>
            <w:szCs w:val="24"/>
          </w:rPr>
          <w:t xml:space="preserve"> </w:t>
        </w:r>
        <w:del w:id="24" w:author="Jawad Syed" w:date="2019-04-30T14:35:00Z">
          <w:r>
            <w:rPr>
              <w:rFonts w:ascii="Times New Roman" w:eastAsia="Times New Roman" w:hAnsi="Times New Roman" w:cs="Times New Roman"/>
              <w:sz w:val="24"/>
              <w:szCs w:val="24"/>
            </w:rPr>
            <w:delText>relations are shaped and</w:delText>
          </w:r>
        </w:del>
      </w:ins>
      <w:del w:id="25" w:author="Jawad Syed" w:date="2019-04-30T14:35:00Z">
        <w:r>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ties serve as both a privilege and a disadvantage. Thus, the study uncovers a number of invisible constrain</w:t>
      </w:r>
      <w:r>
        <w:rPr>
          <w:rFonts w:ascii="Times New Roman" w:eastAsia="Times New Roman" w:hAnsi="Times New Roman" w:cs="Times New Roman"/>
          <w:sz w:val="24"/>
          <w:szCs w:val="24"/>
        </w:rPr>
        <w:t xml:space="preserve">ts, which deteriorate the agency of religious minorities at work. We theorise what happens to religious equality at work when </w:t>
      </w:r>
      <w:ins w:id="26" w:author="Jawad Syed" w:date="2019-04-30T14:38:00Z">
        <w:r>
          <w:rPr>
            <w:rFonts w:ascii="Times New Roman" w:eastAsia="Times New Roman" w:hAnsi="Times New Roman" w:cs="Times New Roman"/>
            <w:sz w:val="24"/>
            <w:szCs w:val="24"/>
          </w:rPr>
          <w:t>a</w:t>
        </w:r>
      </w:ins>
      <w:del w:id="27" w:author="Jawad Syed" w:date="2019-04-30T14:38:00Z">
        <w:r>
          <w:rPr>
            <w:rFonts w:ascii="Times New Roman" w:eastAsia="Times New Roman" w:hAnsi="Times New Roman" w:cs="Times New Roman"/>
            <w:sz w:val="24"/>
            <w:szCs w:val="24"/>
          </w:rPr>
          <w:delText>the</w:delText>
        </w:r>
      </w:del>
      <w:r>
        <w:rPr>
          <w:rFonts w:ascii="Times New Roman" w:eastAsia="Times New Roman" w:hAnsi="Times New Roman" w:cs="Times New Roman"/>
          <w:sz w:val="24"/>
          <w:szCs w:val="24"/>
        </w:rPr>
        <w:t xml:space="preserve"> secular </w:t>
      </w:r>
      <w:ins w:id="28" w:author="Jawad Syed" w:date="2019-04-30T14:38:00Z">
        <w:r>
          <w:rPr>
            <w:rFonts w:ascii="Times New Roman" w:eastAsia="Times New Roman" w:hAnsi="Times New Roman" w:cs="Times New Roman"/>
            <w:sz w:val="24"/>
            <w:szCs w:val="24"/>
          </w:rPr>
          <w:t xml:space="preserve">or egalitarian </w:t>
        </w:r>
      </w:ins>
      <w:r>
        <w:rPr>
          <w:rFonts w:ascii="Times New Roman" w:eastAsia="Times New Roman" w:hAnsi="Times New Roman" w:cs="Times New Roman"/>
          <w:sz w:val="24"/>
          <w:szCs w:val="24"/>
        </w:rPr>
        <w:t xml:space="preserve">system is challenged by a particular interpretation of religion.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Keywords: </w:t>
      </w:r>
      <w:ins w:id="29" w:author="Jawad Syed" w:date="2019-04-30T14:38:00Z">
        <w:r>
          <w:rPr>
            <w:rFonts w:ascii="Times New Roman" w:eastAsia="Times New Roman" w:hAnsi="Times New Roman" w:cs="Times New Roman"/>
            <w:b/>
            <w:sz w:val="24"/>
            <w:szCs w:val="24"/>
          </w:rPr>
          <w:t>Pakistan, r</w:t>
        </w:r>
      </w:ins>
      <w:del w:id="30" w:author="Jawad Syed" w:date="2019-04-30T14:38:00Z">
        <w:r>
          <w:rPr>
            <w:rFonts w:ascii="Times New Roman" w:eastAsia="Times New Roman" w:hAnsi="Times New Roman" w:cs="Times New Roman"/>
            <w:sz w:val="24"/>
            <w:szCs w:val="24"/>
          </w:rPr>
          <w:delText>R</w:delText>
        </w:r>
      </w:del>
      <w:r>
        <w:rPr>
          <w:rFonts w:ascii="Times New Roman" w:eastAsia="Times New Roman" w:hAnsi="Times New Roman" w:cs="Times New Roman"/>
          <w:sz w:val="24"/>
          <w:szCs w:val="24"/>
        </w:rPr>
        <w:t>eligion, religious diversity, religious minorities, sect-based discrimination, Turkey</w:t>
      </w:r>
    </w:p>
    <w:p w:rsidR="00FF7F94" w:rsidRDefault="00FF7F94">
      <w:pPr>
        <w:spacing w:line="480" w:lineRule="auto"/>
        <w:jc w:val="both"/>
        <w:rPr>
          <w:rFonts w:ascii="Times New Roman" w:eastAsia="Times New Roman" w:hAnsi="Times New Roman" w:cs="Times New Roman"/>
          <w:sz w:val="24"/>
          <w:szCs w:val="24"/>
        </w:rPr>
      </w:pPr>
    </w:p>
    <w:p w:rsidR="00FF7F94" w:rsidRDefault="00FF7F94">
      <w:pPr>
        <w:spacing w:line="480" w:lineRule="auto"/>
        <w:jc w:val="both"/>
        <w:rPr>
          <w:rFonts w:ascii="Times New Roman" w:eastAsia="Times New Roman" w:hAnsi="Times New Roman" w:cs="Times New Roman"/>
          <w:sz w:val="24"/>
          <w:szCs w:val="24"/>
        </w:rPr>
      </w:pPr>
    </w:p>
    <w:p w:rsidR="00FF7F94" w:rsidRDefault="00FF7F94">
      <w:pPr>
        <w:spacing w:line="480" w:lineRule="auto"/>
        <w:jc w:val="both"/>
        <w:rPr>
          <w:del w:id="31" w:author="erhanaydin.phd@gmail.com" w:date="2018-01-15T14:25:00Z"/>
          <w:rFonts w:ascii="Times New Roman" w:eastAsia="Times New Roman" w:hAnsi="Times New Roman" w:cs="Times New Roman"/>
          <w:sz w:val="24"/>
          <w:szCs w:val="24"/>
        </w:rPr>
      </w:pPr>
    </w:p>
    <w:p w:rsidR="00FF7F94" w:rsidRDefault="00FF7F94">
      <w:pPr>
        <w:spacing w:line="480" w:lineRule="auto"/>
        <w:jc w:val="both"/>
        <w:rPr>
          <w:del w:id="32" w:author="erhanaydin.phd@gmail.com" w:date="2018-01-15T14:25:00Z"/>
          <w:rFonts w:ascii="Times New Roman" w:eastAsia="Times New Roman" w:hAnsi="Times New Roman" w:cs="Times New Roman"/>
          <w:sz w:val="24"/>
          <w:szCs w:val="24"/>
        </w:rPr>
      </w:pPr>
    </w:p>
    <w:p w:rsidR="00FF7F94" w:rsidRDefault="000F0498">
      <w:pPr>
        <w:numPr>
          <w:ilvl w:val="0"/>
          <w:numId w:val="3"/>
        </w:numPr>
        <w:pBdr>
          <w:top w:val="nil"/>
          <w:left w:val="nil"/>
          <w:bottom w:val="nil"/>
          <w:right w:val="nil"/>
          <w:between w:val="nil"/>
        </w:pBdr>
        <w:spacing w:line="48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Introduction</w:t>
      </w:r>
    </w:p>
    <w:p w:rsidR="00FF7F94" w:rsidRDefault="000F0498">
      <w:pPr>
        <w:spacing w:before="360" w:after="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Religion is one of the most controversial concepts in social science, and it seems that there is no consensus on </w:t>
      </w:r>
      <w:ins w:id="33" w:author="Jawad Syed" w:date="2019-04-30T14:39:00Z">
        <w:r>
          <w:rPr>
            <w:rFonts w:ascii="Times New Roman" w:eastAsia="Times New Roman" w:hAnsi="Times New Roman" w:cs="Times New Roman"/>
            <w:sz w:val="24"/>
            <w:szCs w:val="24"/>
          </w:rPr>
          <w:t>its</w:t>
        </w:r>
      </w:ins>
      <w:del w:id="34" w:author="Jawad Syed" w:date="2019-04-30T14:39:00Z">
        <w:r>
          <w:rPr>
            <w:rFonts w:ascii="Times New Roman" w:eastAsia="Times New Roman" w:hAnsi="Times New Roman" w:cs="Times New Roman"/>
            <w:sz w:val="24"/>
            <w:szCs w:val="24"/>
          </w:rPr>
          <w:delText>the</w:delText>
        </w:r>
      </w:del>
      <w:r>
        <w:rPr>
          <w:rFonts w:ascii="Times New Roman" w:eastAsia="Times New Roman" w:hAnsi="Times New Roman" w:cs="Times New Roman"/>
          <w:sz w:val="24"/>
          <w:szCs w:val="24"/>
        </w:rPr>
        <w:t xml:space="preserve"> definition</w:t>
      </w:r>
      <w:del w:id="35" w:author="Jawad Syed" w:date="2019-04-30T14:39:00Z">
        <w:r>
          <w:rPr>
            <w:rFonts w:ascii="Times New Roman" w:eastAsia="Times New Roman" w:hAnsi="Times New Roman" w:cs="Times New Roman"/>
            <w:sz w:val="24"/>
            <w:szCs w:val="24"/>
          </w:rPr>
          <w:delText xml:space="preserve"> of it</w:delText>
        </w:r>
      </w:del>
      <w:r>
        <w:rPr>
          <w:rFonts w:ascii="Times New Roman" w:eastAsia="Times New Roman" w:hAnsi="Times New Roman" w:cs="Times New Roman"/>
          <w:sz w:val="24"/>
          <w:szCs w:val="24"/>
        </w:rPr>
        <w:t>. While Max Weber</w:t>
      </w:r>
      <w:r>
        <w:rPr>
          <w:rFonts w:ascii="Times New Roman" w:eastAsia="Times New Roman" w:hAnsi="Times New Roman" w:cs="Times New Roman"/>
          <w:sz w:val="24"/>
          <w:szCs w:val="24"/>
        </w:rPr>
        <w:t xml:space="preserve"> refuses to define religion (Morris, 1987), </w:t>
      </w:r>
      <w:r>
        <w:rPr>
          <w:rFonts w:ascii="Times New Roman" w:eastAsia="Times New Roman" w:hAnsi="Times New Roman" w:cs="Times New Roman"/>
          <w:sz w:val="24"/>
          <w:szCs w:val="24"/>
        </w:rPr>
        <w:lastRenderedPageBreak/>
        <w:t>Durkheim, in his well-known definition, frames religion as “a unified set of beliefs and practices relative to sacred things, that is to say, things set apart and forbidden, beliefs and practices which unite into</w:t>
      </w:r>
      <w:r>
        <w:rPr>
          <w:rFonts w:ascii="Times New Roman" w:eastAsia="Times New Roman" w:hAnsi="Times New Roman" w:cs="Times New Roman"/>
          <w:sz w:val="24"/>
          <w:szCs w:val="24"/>
        </w:rPr>
        <w:t xml:space="preserve"> one single moral community, all those who adhere to them” (1964:37). This definition can be regarded as a functional one that explains what religion does in economic and social life. It is worth noting that Durkheim takes religion as being both belief and</w:t>
      </w:r>
      <w:r>
        <w:rPr>
          <w:rFonts w:ascii="Times New Roman" w:eastAsia="Times New Roman" w:hAnsi="Times New Roman" w:cs="Times New Roman"/>
          <w:sz w:val="24"/>
          <w:szCs w:val="24"/>
        </w:rPr>
        <w:t xml:space="preserve"> practice</w:t>
      </w:r>
      <w:ins w:id="36" w:author="Jawad Syed" w:date="2019-04-30T14:39:00Z">
        <w:r>
          <w:rPr>
            <w:rFonts w:ascii="Times New Roman" w:eastAsia="Times New Roman" w:hAnsi="Times New Roman" w:cs="Times New Roman"/>
            <w:sz w:val="24"/>
            <w:szCs w:val="24"/>
          </w:rPr>
          <w:t>,</w:t>
        </w:r>
      </w:ins>
      <w:del w:id="37" w:author="Jawad Syed" w:date="2019-04-30T14:39:00Z">
        <w:r>
          <w:rPr>
            <w:rFonts w:ascii="Times New Roman" w:eastAsia="Times New Roman" w:hAnsi="Times New Roman" w:cs="Times New Roman"/>
            <w:sz w:val="24"/>
            <w:szCs w:val="24"/>
          </w:rPr>
          <w:delText>;</w:delText>
        </w:r>
      </w:del>
      <w:r>
        <w:rPr>
          <w:rFonts w:ascii="Times New Roman" w:eastAsia="Times New Roman" w:hAnsi="Times New Roman" w:cs="Times New Roman"/>
          <w:sz w:val="24"/>
          <w:szCs w:val="24"/>
        </w:rPr>
        <w:t xml:space="preserve"> and he considers all religions true in their own fashion. Therefore, believers of any particular religions can be considered as a group of people who share the same beliefs. In 19</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w:t>
      </w:r>
      <w:ins w:id="38" w:author="Jawad Syed" w:date="2019-04-30T14:39:00Z">
        <w:r>
          <w:rPr>
            <w:rFonts w:ascii="Times New Roman" w:eastAsia="Times New Roman" w:hAnsi="Times New Roman" w:cs="Times New Roman"/>
            <w:sz w:val="24"/>
            <w:szCs w:val="24"/>
          </w:rPr>
          <w:t>C</w:t>
        </w:r>
      </w:ins>
      <w:del w:id="39" w:author="Jawad Syed" w:date="2019-04-30T14:39:00Z">
        <w:r>
          <w:rPr>
            <w:rFonts w:ascii="Times New Roman" w:eastAsia="Times New Roman" w:hAnsi="Times New Roman" w:cs="Times New Roman"/>
            <w:sz w:val="24"/>
            <w:szCs w:val="24"/>
          </w:rPr>
          <w:delText>c</w:delText>
        </w:r>
      </w:del>
      <w:r>
        <w:rPr>
          <w:rFonts w:ascii="Times New Roman" w:eastAsia="Times New Roman" w:hAnsi="Times New Roman" w:cs="Times New Roman"/>
          <w:sz w:val="24"/>
          <w:szCs w:val="24"/>
        </w:rPr>
        <w:t>entury evolutionary thought, religion was considered as an early human condition before modern science, law and politics emerged, and it was thought that religion will gradually lose its importance with the advent of industrial society. However, this hypot</w:t>
      </w:r>
      <w:r>
        <w:rPr>
          <w:rFonts w:ascii="Times New Roman" w:eastAsia="Times New Roman" w:hAnsi="Times New Roman" w:cs="Times New Roman"/>
          <w:sz w:val="24"/>
          <w:szCs w:val="24"/>
        </w:rPr>
        <w:t>hesis was not supported with the subsequent developments which show that religious diversity retained some of its organising significance in social and economic lives in advanced societies (Fox, 2000) and continued to serve as an inspiration for organisati</w:t>
      </w:r>
      <w:r>
        <w:rPr>
          <w:rFonts w:ascii="Times New Roman" w:eastAsia="Times New Roman" w:hAnsi="Times New Roman" w:cs="Times New Roman"/>
          <w:sz w:val="24"/>
          <w:szCs w:val="24"/>
        </w:rPr>
        <w:t xml:space="preserve">onal forms and source of </w:t>
      </w:r>
      <w:proofErr w:type="gramStart"/>
      <w:r>
        <w:rPr>
          <w:rFonts w:ascii="Times New Roman" w:eastAsia="Times New Roman" w:hAnsi="Times New Roman" w:cs="Times New Roman"/>
          <w:sz w:val="24"/>
          <w:szCs w:val="24"/>
        </w:rPr>
        <w:t>conflict  at</w:t>
      </w:r>
      <w:proofErr w:type="gramEnd"/>
      <w:r>
        <w:rPr>
          <w:rFonts w:ascii="Times New Roman" w:eastAsia="Times New Roman" w:hAnsi="Times New Roman" w:cs="Times New Roman"/>
          <w:sz w:val="24"/>
          <w:szCs w:val="24"/>
        </w:rPr>
        <w:t xml:space="preserve"> work and in wider society. </w:t>
      </w:r>
    </w:p>
    <w:p w:rsidR="00FF7F94" w:rsidRDefault="000F0498">
      <w:pPr>
        <w:spacing w:before="360" w:after="240" w:line="480" w:lineRule="auto"/>
        <w:jc w:val="both"/>
        <w:rPr>
          <w:ins w:id="40" w:author="Jawad Syed" w:date="2019-04-30T14:41:00Z"/>
          <w:rFonts w:ascii="Times New Roman" w:eastAsia="Times New Roman" w:hAnsi="Times New Roman" w:cs="Times New Roman"/>
          <w:sz w:val="24"/>
          <w:szCs w:val="24"/>
        </w:rPr>
      </w:pPr>
      <w:r>
        <w:rPr>
          <w:rFonts w:ascii="Times New Roman" w:eastAsia="Times New Roman" w:hAnsi="Times New Roman" w:cs="Times New Roman"/>
          <w:sz w:val="24"/>
          <w:szCs w:val="24"/>
        </w:rPr>
        <w:t>Religious diversity takes multiple forms, including confessional differences such as Muslims, Christians, Jews, agnostics and non-believers, and sectarian differences such as Sunni and Alevi Muslims, Orthodox, Catholic and Protestant Christians and Sephard</w:t>
      </w:r>
      <w:r>
        <w:rPr>
          <w:rFonts w:ascii="Times New Roman" w:eastAsia="Times New Roman" w:hAnsi="Times New Roman" w:cs="Times New Roman"/>
          <w:sz w:val="24"/>
          <w:szCs w:val="24"/>
        </w:rPr>
        <w:t>ic Jews  in the case of Turkey,</w:t>
      </w:r>
      <w:ins w:id="41" w:author="Jawad Syed" w:date="2019-04-30T14:40:00Z">
        <w:r>
          <w:rPr>
            <w:rFonts w:ascii="Times New Roman" w:eastAsia="Times New Roman" w:hAnsi="Times New Roman" w:cs="Times New Roman"/>
            <w:sz w:val="24"/>
            <w:szCs w:val="24"/>
          </w:rPr>
          <w:t xml:space="preserve"> and Sunni </w:t>
        </w:r>
        <w:proofErr w:type="spellStart"/>
        <w:r>
          <w:rPr>
            <w:rFonts w:ascii="Times New Roman" w:eastAsia="Times New Roman" w:hAnsi="Times New Roman" w:cs="Times New Roman"/>
            <w:sz w:val="24"/>
            <w:szCs w:val="24"/>
          </w:rPr>
          <w:t>Barelvi</w:t>
        </w:r>
        <w:proofErr w:type="spellEnd"/>
        <w:r>
          <w:rPr>
            <w:rFonts w:ascii="Times New Roman" w:eastAsia="Times New Roman" w:hAnsi="Times New Roman" w:cs="Times New Roman"/>
            <w:sz w:val="24"/>
            <w:szCs w:val="24"/>
          </w:rPr>
          <w:t xml:space="preserve"> or Sufi, Sunni Deobandi, Salafi/Wahhabi and Shia Muslims in the case of Pakistan</w:t>
        </w:r>
      </w:ins>
      <w:r>
        <w:rPr>
          <w:rFonts w:ascii="Times New Roman" w:eastAsia="Times New Roman" w:hAnsi="Times New Roman" w:cs="Times New Roman"/>
          <w:sz w:val="24"/>
          <w:szCs w:val="24"/>
        </w:rPr>
        <w:t>. In this paper, we focus on the largest Muslim minority group</w:t>
      </w:r>
      <w:ins w:id="42" w:author="Jawad Syed" w:date="2019-04-30T14:41:00Z">
        <w:r>
          <w:rPr>
            <w:rFonts w:ascii="Times New Roman" w:eastAsia="Times New Roman" w:hAnsi="Times New Roman" w:cs="Times New Roman"/>
            <w:sz w:val="24"/>
            <w:szCs w:val="24"/>
          </w:rPr>
          <w:t xml:space="preserve"> in Turkey</w:t>
        </w:r>
      </w:ins>
      <w:r>
        <w:rPr>
          <w:rFonts w:ascii="Times New Roman" w:eastAsia="Times New Roman" w:hAnsi="Times New Roman" w:cs="Times New Roman"/>
          <w:sz w:val="24"/>
          <w:szCs w:val="24"/>
        </w:rPr>
        <w:t xml:space="preserve">, which is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representing about 15-25% of total </w:t>
      </w:r>
      <w:r>
        <w:rPr>
          <w:rFonts w:ascii="Times New Roman" w:eastAsia="Times New Roman" w:hAnsi="Times New Roman" w:cs="Times New Roman"/>
          <w:sz w:val="24"/>
          <w:szCs w:val="24"/>
        </w:rPr>
        <w:t>population or 15-20 million people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Carkoglu</w:t>
      </w:r>
      <w:proofErr w:type="spellEnd"/>
      <w:r>
        <w:rPr>
          <w:rFonts w:ascii="Times New Roman" w:eastAsia="Times New Roman" w:hAnsi="Times New Roman" w:cs="Times New Roman"/>
          <w:sz w:val="24"/>
          <w:szCs w:val="24"/>
        </w:rPr>
        <w:t xml:space="preserve">, 2007), and </w:t>
      </w:r>
      <w:ins w:id="43" w:author="Jawad Syed" w:date="2019-04-30T14:41:00Z">
        <w:r>
          <w:rPr>
            <w:rFonts w:ascii="Times New Roman" w:eastAsia="Times New Roman" w:hAnsi="Times New Roman" w:cs="Times New Roman"/>
            <w:sz w:val="24"/>
            <w:szCs w:val="24"/>
          </w:rPr>
          <w:t>Shia Muslims in Pakistan</w:t>
        </w:r>
      </w:ins>
      <w:r>
        <w:rPr>
          <w:rFonts w:ascii="Times New Roman" w:eastAsia="Times New Roman" w:hAnsi="Times New Roman" w:cs="Times New Roman"/>
          <w:sz w:val="24"/>
          <w:szCs w:val="24"/>
        </w:rPr>
        <w:t xml:space="preserve"> (10-15% of total population) who constitute the second largest Shia population (20-30 million) in any country after Iran</w:t>
      </w:r>
      <w:del w:id="44" w:author="Jawad Syed" w:date="2019-04-30T14:41:00Z">
        <w:r>
          <w:rPr>
            <w:rFonts w:ascii="Times New Roman" w:eastAsia="Times New Roman" w:hAnsi="Times New Roman" w:cs="Times New Roman"/>
            <w:sz w:val="24"/>
            <w:szCs w:val="24"/>
          </w:rPr>
          <w:delText>Christians in Turkey.</w:delText>
        </w:r>
      </w:del>
      <w:r>
        <w:rPr>
          <w:rFonts w:ascii="Times New Roman" w:eastAsia="Times New Roman" w:hAnsi="Times New Roman" w:cs="Times New Roman"/>
          <w:sz w:val="24"/>
          <w:szCs w:val="24"/>
        </w:rPr>
        <w:t xml:space="preserve"> Alevi Muslims are predominantly </w:t>
      </w:r>
      <w:r>
        <w:rPr>
          <w:rFonts w:ascii="Times New Roman" w:eastAsia="Times New Roman" w:hAnsi="Times New Roman" w:cs="Times New Roman"/>
          <w:sz w:val="24"/>
          <w:szCs w:val="24"/>
        </w:rPr>
        <w:t>of Turkish ethnic origin and they adopt a secularised interpretation of Islam compared to Sunnis (</w:t>
      </w:r>
      <w:proofErr w:type="spellStart"/>
      <w:r>
        <w:rPr>
          <w:rFonts w:ascii="Times New Roman" w:eastAsia="Times New Roman" w:hAnsi="Times New Roman" w:cs="Times New Roman"/>
          <w:sz w:val="24"/>
          <w:szCs w:val="24"/>
        </w:rPr>
        <w:t>Carkoglu</w:t>
      </w:r>
      <w:proofErr w:type="spellEnd"/>
      <w:r>
        <w:rPr>
          <w:rFonts w:ascii="Times New Roman" w:eastAsia="Times New Roman" w:hAnsi="Times New Roman" w:cs="Times New Roman"/>
          <w:sz w:val="24"/>
          <w:szCs w:val="24"/>
        </w:rPr>
        <w:t>, 2007; Dressler, 2008), conducting their prayers in Turkish instead of Arabic and practising a liberal approach to gender equality among followers. T</w:t>
      </w:r>
      <w:r>
        <w:rPr>
          <w:rFonts w:ascii="Times New Roman" w:eastAsia="Times New Roman" w:hAnsi="Times New Roman" w:cs="Times New Roman"/>
          <w:sz w:val="24"/>
          <w:szCs w:val="24"/>
        </w:rPr>
        <w:t xml:space="preserve">hese </w:t>
      </w:r>
      <w:r>
        <w:rPr>
          <w:rFonts w:ascii="Times New Roman" w:eastAsia="Times New Roman" w:hAnsi="Times New Roman" w:cs="Times New Roman"/>
          <w:sz w:val="24"/>
          <w:szCs w:val="24"/>
        </w:rPr>
        <w:lastRenderedPageBreak/>
        <w:t xml:space="preserve">two approaches set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historically apart from Sunni Islam which is the sect of the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ruling elite in Ottoman and </w:t>
      </w:r>
      <w:proofErr w:type="gramStart"/>
      <w:r>
        <w:rPr>
          <w:rFonts w:ascii="Times New Roman" w:eastAsia="Times New Roman" w:hAnsi="Times New Roman" w:cs="Times New Roman"/>
          <w:sz w:val="24"/>
          <w:szCs w:val="24"/>
        </w:rPr>
        <w:t>modern day</w:t>
      </w:r>
      <w:proofErr w:type="gramEnd"/>
      <w:r>
        <w:rPr>
          <w:rFonts w:ascii="Times New Roman" w:eastAsia="Times New Roman" w:hAnsi="Times New Roman" w:cs="Times New Roman"/>
          <w:sz w:val="24"/>
          <w:szCs w:val="24"/>
        </w:rPr>
        <w:t xml:space="preserve"> Turkey. </w:t>
      </w:r>
      <w:ins w:id="45" w:author="Jawad Syed" w:date="2019-04-30T14:41:00Z">
        <w:r>
          <w:rPr>
            <w:rFonts w:ascii="Times New Roman" w:eastAsia="Times New Roman" w:hAnsi="Times New Roman" w:cs="Times New Roman"/>
            <w:sz w:val="24"/>
            <w:szCs w:val="24"/>
          </w:rPr>
          <w:t>Shia Muslims of Pakistan are ethnically as diverse as Sunni Muslims, follow the Jafari school of jurisprudence (o</w:t>
        </w:r>
        <w:r>
          <w:rPr>
            <w:rFonts w:ascii="Times New Roman" w:eastAsia="Times New Roman" w:hAnsi="Times New Roman" w:cs="Times New Roman"/>
            <w:sz w:val="24"/>
            <w:szCs w:val="24"/>
          </w:rPr>
          <w:t xml:space="preserve">r </w:t>
        </w:r>
        <w:proofErr w:type="spellStart"/>
        <w:r>
          <w:rPr>
            <w:rFonts w:ascii="Times New Roman" w:eastAsia="Times New Roman" w:hAnsi="Times New Roman" w:cs="Times New Roman"/>
            <w:sz w:val="24"/>
            <w:szCs w:val="24"/>
          </w:rPr>
          <w:t>fiqh</w:t>
        </w:r>
        <w:proofErr w:type="spellEnd"/>
        <w:r>
          <w:rPr>
            <w:rFonts w:ascii="Times New Roman" w:eastAsia="Times New Roman" w:hAnsi="Times New Roman" w:cs="Times New Roman"/>
            <w:sz w:val="24"/>
            <w:szCs w:val="24"/>
          </w:rPr>
          <w:t xml:space="preserve">) and constitute the second largest Muslim sect in Pakistan, after Sunnis. </w:t>
        </w:r>
      </w:ins>
    </w:p>
    <w:p w:rsidR="00FF7F94" w:rsidRDefault="000F0498">
      <w:pPr>
        <w:spacing w:before="360" w:after="240" w:line="480" w:lineRule="auto"/>
        <w:jc w:val="both"/>
        <w:rPr>
          <w:rFonts w:ascii="Times New Roman" w:eastAsia="Times New Roman" w:hAnsi="Times New Roman" w:cs="Times New Roman"/>
          <w:sz w:val="24"/>
          <w:szCs w:val="24"/>
        </w:rPr>
      </w:pPr>
      <w:ins w:id="46" w:author="Jawad Syed" w:date="2019-04-30T14:41:00Z">
        <w:r>
          <w:rPr>
            <w:rFonts w:ascii="Times New Roman" w:eastAsia="Times New Roman" w:hAnsi="Times New Roman" w:cs="Times New Roman"/>
            <w:sz w:val="24"/>
            <w:szCs w:val="24"/>
          </w:rPr>
          <w:t xml:space="preserve">While there are no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in Pakistan, and only a small percentage of mainstream or Twelver Shias (4%) is in Turkey, there are some important similarities in Twelver Shias an</w:t>
        </w:r>
        <w:r>
          <w:rPr>
            <w:rFonts w:ascii="Times New Roman" w:eastAsia="Times New Roman" w:hAnsi="Times New Roman" w:cs="Times New Roman"/>
            <w:sz w:val="24"/>
            <w:szCs w:val="24"/>
          </w:rPr>
          <w:t xml:space="preserve">d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Not unlike Twelver Shias,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consider the Prophet Muhammad’s descendants (12 Imams) as holy, they see them as philosophic leaders. Alevi means “follower of Ali”, while Shia means “party of Ali”. Both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and Twelver Shias attribute great s</w:t>
        </w:r>
        <w:r>
          <w:rPr>
            <w:rFonts w:ascii="Times New Roman" w:eastAsia="Times New Roman" w:hAnsi="Times New Roman" w:cs="Times New Roman"/>
            <w:sz w:val="24"/>
            <w:szCs w:val="24"/>
          </w:rPr>
          <w:t xml:space="preserve">ignificance to the 12 Imams, with a unique importance given to Ali, the son-in-law of the Prophet Muhammad. When it comes to religious structure and principles and practices of Islamic sharia, there are significant differences between Twelver Shias and </w:t>
        </w:r>
        <w:proofErr w:type="spellStart"/>
        <w:r>
          <w:rPr>
            <w:rFonts w:ascii="Times New Roman" w:eastAsia="Times New Roman" w:hAnsi="Times New Roman" w:cs="Times New Roman"/>
            <w:sz w:val="24"/>
            <w:szCs w:val="24"/>
          </w:rPr>
          <w:t>Ale</w:t>
        </w:r>
        <w:r>
          <w:rPr>
            <w:rFonts w:ascii="Times New Roman" w:eastAsia="Times New Roman" w:hAnsi="Times New Roman" w:cs="Times New Roman"/>
            <w:sz w:val="24"/>
            <w:szCs w:val="24"/>
          </w:rPr>
          <w:t>vis</w:t>
        </w:r>
        <w:proofErr w:type="spellEnd"/>
        <w:r>
          <w:rPr>
            <w:rFonts w:ascii="Times New Roman" w:eastAsia="Times New Roman" w:hAnsi="Times New Roman" w:cs="Times New Roman"/>
            <w:sz w:val="24"/>
            <w:szCs w:val="24"/>
          </w:rPr>
          <w:t xml:space="preserve"> with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more inclined to Sufism. An important commonality between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and Shias is their historical persecution and massacres at the hands of Sunni rulers over several centuries, right from Afghanistan and Pakistan to Egypt and from Hejaz to Tur</w:t>
        </w:r>
        <w:r>
          <w:rPr>
            <w:rFonts w:ascii="Times New Roman" w:eastAsia="Times New Roman" w:hAnsi="Times New Roman" w:cs="Times New Roman"/>
            <w:sz w:val="24"/>
            <w:szCs w:val="24"/>
          </w:rPr>
          <w:t xml:space="preserve">key. That’s why it will be interesting to understand the state of discrimination and </w:t>
        </w:r>
        <w:proofErr w:type="gramStart"/>
        <w:r>
          <w:rPr>
            <w:rFonts w:ascii="Times New Roman" w:eastAsia="Times New Roman" w:hAnsi="Times New Roman" w:cs="Times New Roman"/>
            <w:sz w:val="24"/>
            <w:szCs w:val="24"/>
          </w:rPr>
          <w:t>work related</w:t>
        </w:r>
        <w:proofErr w:type="gramEnd"/>
        <w:r>
          <w:rPr>
            <w:rFonts w:ascii="Times New Roman" w:eastAsia="Times New Roman" w:hAnsi="Times New Roman" w:cs="Times New Roman"/>
            <w:sz w:val="24"/>
            <w:szCs w:val="24"/>
          </w:rPr>
          <w:t xml:space="preserve"> challenges facing </w:t>
        </w:r>
        <w:proofErr w:type="spellStart"/>
        <w:r>
          <w:rPr>
            <w:rFonts w:ascii="Times New Roman" w:eastAsia="Times New Roman" w:hAnsi="Times New Roman" w:cs="Times New Roman"/>
            <w:sz w:val="24"/>
            <w:szCs w:val="24"/>
          </w:rPr>
          <w:t>Alevis</w:t>
        </w:r>
        <w:proofErr w:type="spellEnd"/>
        <w:r>
          <w:rPr>
            <w:rFonts w:ascii="Times New Roman" w:eastAsia="Times New Roman" w:hAnsi="Times New Roman" w:cs="Times New Roman"/>
            <w:sz w:val="24"/>
            <w:szCs w:val="24"/>
          </w:rPr>
          <w:t xml:space="preserve"> and Shias in Turkey and Pakistan respectively.</w:t>
        </w:r>
      </w:ins>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Drawing on </w:t>
      </w:r>
      <w:ins w:id="47" w:author="Jawad Syed" w:date="2019-04-30T14:50:00Z">
        <w:r>
          <w:rPr>
            <w:rFonts w:ascii="Times New Roman" w:eastAsia="Times New Roman" w:hAnsi="Times New Roman" w:cs="Times New Roman"/>
            <w:sz w:val="24"/>
            <w:szCs w:val="24"/>
          </w:rPr>
          <w:t>17</w:t>
        </w:r>
      </w:ins>
      <w:del w:id="48" w:author="Jawad Syed" w:date="2019-04-30T14:50:00Z">
        <w:r>
          <w:rPr>
            <w:rFonts w:ascii="Times New Roman" w:eastAsia="Times New Roman" w:hAnsi="Times New Roman" w:cs="Times New Roman"/>
            <w:sz w:val="24"/>
            <w:szCs w:val="24"/>
          </w:rPr>
          <w:delText>21</w:delText>
        </w:r>
      </w:del>
      <w:r>
        <w:rPr>
          <w:rFonts w:ascii="Times New Roman" w:eastAsia="Times New Roman" w:hAnsi="Times New Roman" w:cs="Times New Roman"/>
          <w:sz w:val="24"/>
          <w:szCs w:val="24"/>
        </w:rPr>
        <w:t xml:space="preserve"> qualitative interviews</w:t>
      </w:r>
      <w:ins w:id="49" w:author="Jawad Syed" w:date="2019-04-30T14:50:00Z">
        <w:r>
          <w:rPr>
            <w:rFonts w:ascii="Times New Roman" w:eastAsia="Times New Roman" w:hAnsi="Times New Roman" w:cs="Times New Roman"/>
            <w:sz w:val="24"/>
            <w:szCs w:val="24"/>
          </w:rPr>
          <w:t xml:space="preserve"> each</w:t>
        </w:r>
      </w:ins>
      <w:r>
        <w:rPr>
          <w:rFonts w:ascii="Times New Roman" w:eastAsia="Times New Roman" w:hAnsi="Times New Roman" w:cs="Times New Roman"/>
          <w:sz w:val="24"/>
          <w:szCs w:val="24"/>
        </w:rPr>
        <w:t xml:space="preserve"> with </w:t>
      </w:r>
      <w:proofErr w:type="spellStart"/>
      <w:r>
        <w:rPr>
          <w:rFonts w:ascii="Times New Roman" w:eastAsia="Times New Roman" w:hAnsi="Times New Roman" w:cs="Times New Roman"/>
          <w:sz w:val="24"/>
          <w:szCs w:val="24"/>
        </w:rPr>
        <w:t>r</w:t>
      </w:r>
      <w:del w:id="50" w:author="Jawad Syed" w:date="2019-04-30T14:50:00Z">
        <w:r>
          <w:rPr>
            <w:rFonts w:ascii="Times New Roman" w:eastAsia="Times New Roman" w:hAnsi="Times New Roman" w:cs="Times New Roman"/>
            <w:sz w:val="24"/>
            <w:szCs w:val="24"/>
          </w:rPr>
          <w:delText xml:space="preserve">eligious minorities (17 </w:delText>
        </w:r>
      </w:del>
      <w:r>
        <w:rPr>
          <w:rFonts w:ascii="Times New Roman" w:eastAsia="Times New Roman" w:hAnsi="Times New Roman" w:cs="Times New Roman"/>
          <w:sz w:val="24"/>
          <w:szCs w:val="24"/>
        </w:rPr>
        <w:t>Alevi</w:t>
      </w:r>
      <w:proofErr w:type="spellEnd"/>
      <w:r>
        <w:rPr>
          <w:rFonts w:ascii="Times New Roman" w:eastAsia="Times New Roman" w:hAnsi="Times New Roman" w:cs="Times New Roman"/>
          <w:sz w:val="24"/>
          <w:szCs w:val="24"/>
        </w:rPr>
        <w:t xml:space="preserve"> </w:t>
      </w:r>
      <w:del w:id="51" w:author="Jawad Syed" w:date="2019-04-30T14:50:00Z">
        <w:r>
          <w:rPr>
            <w:rFonts w:ascii="Times New Roman" w:eastAsia="Times New Roman" w:hAnsi="Times New Roman" w:cs="Times New Roman"/>
            <w:sz w:val="24"/>
            <w:szCs w:val="24"/>
          </w:rPr>
          <w:delText xml:space="preserve">and 4 Christian </w:delText>
        </w:r>
      </w:del>
      <w:ins w:id="52" w:author="Jawad Syed" w:date="2019-04-30T14:50:00Z">
        <w:r>
          <w:rPr>
            <w:rFonts w:ascii="Times New Roman" w:eastAsia="Times New Roman" w:hAnsi="Times New Roman" w:cs="Times New Roman"/>
            <w:sz w:val="24"/>
            <w:szCs w:val="24"/>
          </w:rPr>
          <w:t xml:space="preserve">and Shia </w:t>
        </w:r>
      </w:ins>
      <w:r>
        <w:rPr>
          <w:rFonts w:ascii="Times New Roman" w:eastAsia="Times New Roman" w:hAnsi="Times New Roman" w:cs="Times New Roman"/>
          <w:sz w:val="24"/>
          <w:szCs w:val="24"/>
        </w:rPr>
        <w:t>workers</w:t>
      </w:r>
      <w:del w:id="53" w:author="Jawad Syed" w:date="2019-04-30T14:50:00Z">
        <w:r>
          <w:rPr>
            <w:rFonts w:ascii="Times New Roman" w:eastAsia="Times New Roman" w:hAnsi="Times New Roman" w:cs="Times New Roman"/>
            <w:sz w:val="24"/>
            <w:szCs w:val="24"/>
          </w:rPr>
          <w:delText>)</w:delText>
        </w:r>
      </w:del>
      <w:r>
        <w:rPr>
          <w:rFonts w:ascii="Times New Roman" w:eastAsia="Times New Roman" w:hAnsi="Times New Roman" w:cs="Times New Roman"/>
          <w:sz w:val="24"/>
          <w:szCs w:val="24"/>
        </w:rPr>
        <w:t xml:space="preserve"> in Turkey</w:t>
      </w:r>
      <w:ins w:id="54" w:author="Jawad Syed" w:date="2019-04-30T14:50:00Z">
        <w:r>
          <w:rPr>
            <w:rFonts w:ascii="Times New Roman" w:eastAsia="Times New Roman" w:hAnsi="Times New Roman" w:cs="Times New Roman"/>
            <w:sz w:val="24"/>
            <w:szCs w:val="24"/>
          </w:rPr>
          <w:t xml:space="preserve"> and Pakistan respectively</w:t>
        </w:r>
      </w:ins>
      <w:r>
        <w:rPr>
          <w:rFonts w:ascii="Times New Roman" w:eastAsia="Times New Roman" w:hAnsi="Times New Roman" w:cs="Times New Roman"/>
          <w:sz w:val="24"/>
          <w:szCs w:val="24"/>
        </w:rPr>
        <w:t>, we theorise the interplay between the deterioration of secular</w:t>
      </w:r>
      <w:ins w:id="55" w:author="Jawad Syed" w:date="2019-04-30T14:51:00Z">
        <w:r>
          <w:rPr>
            <w:rFonts w:ascii="Times New Roman" w:eastAsia="Times New Roman" w:hAnsi="Times New Roman" w:cs="Times New Roman"/>
            <w:sz w:val="24"/>
            <w:szCs w:val="24"/>
          </w:rPr>
          <w:t xml:space="preserve"> or egalitarian ideals</w:t>
        </w:r>
      </w:ins>
      <w:del w:id="56" w:author="Jawad Syed" w:date="2019-04-30T14:51:00Z">
        <w:r>
          <w:rPr>
            <w:rFonts w:ascii="Times New Roman" w:eastAsia="Times New Roman" w:hAnsi="Times New Roman" w:cs="Times New Roman"/>
            <w:sz w:val="24"/>
            <w:szCs w:val="24"/>
          </w:rPr>
          <w:delText>ism</w:delText>
        </w:r>
      </w:del>
      <w:r>
        <w:rPr>
          <w:rFonts w:ascii="Times New Roman" w:eastAsia="Times New Roman" w:hAnsi="Times New Roman" w:cs="Times New Roman"/>
          <w:sz w:val="24"/>
          <w:szCs w:val="24"/>
        </w:rPr>
        <w:t xml:space="preserve"> in the macro-political context and its ramifications for the religi</w:t>
      </w:r>
      <w:r>
        <w:rPr>
          <w:rFonts w:ascii="Times New Roman" w:eastAsia="Times New Roman" w:hAnsi="Times New Roman" w:cs="Times New Roman"/>
          <w:sz w:val="24"/>
          <w:szCs w:val="24"/>
        </w:rPr>
        <w:t>ous minorities at work</w:t>
      </w:r>
      <w:del w:id="57" w:author="Jawad Syed" w:date="2019-04-30T14:51:00Z">
        <w:r>
          <w:rPr>
            <w:rFonts w:ascii="Times New Roman" w:eastAsia="Times New Roman" w:hAnsi="Times New Roman" w:cs="Times New Roman"/>
            <w:sz w:val="24"/>
            <w:szCs w:val="24"/>
          </w:rPr>
          <w:delText xml:space="preserve"> in Turkey</w:delText>
        </w:r>
      </w:del>
      <w:r>
        <w:rPr>
          <w:rFonts w:ascii="Times New Roman" w:eastAsia="Times New Roman" w:hAnsi="Times New Roman" w:cs="Times New Roman"/>
          <w:sz w:val="24"/>
          <w:szCs w:val="24"/>
        </w:rPr>
        <w:t xml:space="preserve">. In order to do this, we contextualise religious diversity at work and in the wider society in Turkey. Using </w:t>
      </w:r>
      <w:proofErr w:type="spellStart"/>
      <w:r>
        <w:rPr>
          <w:rFonts w:ascii="Times New Roman" w:eastAsia="Times New Roman" w:hAnsi="Times New Roman" w:cs="Times New Roman"/>
          <w:sz w:val="24"/>
          <w:szCs w:val="24"/>
        </w:rPr>
        <w:t>Bourdieuan</w:t>
      </w:r>
      <w:proofErr w:type="spellEnd"/>
      <w:r>
        <w:rPr>
          <w:rFonts w:ascii="Times New Roman" w:eastAsia="Times New Roman" w:hAnsi="Times New Roman" w:cs="Times New Roman"/>
          <w:sz w:val="24"/>
          <w:szCs w:val="24"/>
        </w:rPr>
        <w:t xml:space="preserve"> concepts of habitus, capitals and the field, we frame the agency of religious minorities at work. We il</w:t>
      </w:r>
      <w:r>
        <w:rPr>
          <w:rFonts w:ascii="Times New Roman" w:eastAsia="Times New Roman" w:hAnsi="Times New Roman" w:cs="Times New Roman"/>
          <w:sz w:val="24"/>
          <w:szCs w:val="24"/>
        </w:rPr>
        <w:t xml:space="preserve">lustrate how the minority status constrain the agency of religious </w:t>
      </w:r>
      <w:r>
        <w:rPr>
          <w:rFonts w:ascii="Times New Roman" w:eastAsia="Times New Roman" w:hAnsi="Times New Roman" w:cs="Times New Roman"/>
          <w:sz w:val="24"/>
          <w:szCs w:val="24"/>
        </w:rPr>
        <w:lastRenderedPageBreak/>
        <w:t xml:space="preserve">groups at work, in particular in the context of a deteriorating secular stance in the macro political context. </w:t>
      </w:r>
    </w:p>
    <w:p w:rsidR="00FF7F94" w:rsidRDefault="00FF7F94">
      <w:pPr>
        <w:spacing w:after="0" w:line="480" w:lineRule="auto"/>
        <w:jc w:val="both"/>
        <w:rPr>
          <w:rFonts w:ascii="Times New Roman" w:eastAsia="Times New Roman" w:hAnsi="Times New Roman" w:cs="Times New Roman"/>
          <w:sz w:val="24"/>
          <w:szCs w:val="24"/>
        </w:rPr>
      </w:pPr>
    </w:p>
    <w:p w:rsidR="00FF7F94" w:rsidRDefault="000F0498">
      <w:pPr>
        <w:numPr>
          <w:ilvl w:val="0"/>
          <w:numId w:val="2"/>
        </w:numPr>
        <w:pBdr>
          <w:top w:val="nil"/>
          <w:left w:val="nil"/>
          <w:bottom w:val="nil"/>
          <w:right w:val="nil"/>
          <w:between w:val="nil"/>
        </w:pBdr>
        <w:spacing w:line="48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Understanding Religious Diversity and Agency of Religious Minorities at Work</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Globalization has engendered a world with diverse encounters of ideas, cultures and beliefs among people who were isolated from each other before (Castles, 2002). Sociological explanations also emphasize the importance of cultural and social capital in th</w:t>
      </w:r>
      <w:r>
        <w:rPr>
          <w:rFonts w:ascii="Times New Roman" w:eastAsia="Times New Roman" w:hAnsi="Times New Roman" w:cs="Times New Roman"/>
          <w:sz w:val="24"/>
          <w:szCs w:val="24"/>
        </w:rPr>
        <w:t>is process. Cultural capital refers to the knowledge of societies; and social capital is as a concept that “encompasses a range of thinking around norms and networks; the values and resources that both result in, and are the product of, socially negotiated</w:t>
      </w:r>
      <w:r>
        <w:rPr>
          <w:rFonts w:ascii="Times New Roman" w:eastAsia="Times New Roman" w:hAnsi="Times New Roman" w:cs="Times New Roman"/>
          <w:sz w:val="24"/>
          <w:szCs w:val="24"/>
        </w:rPr>
        <w:t xml:space="preserve"> ties and relationships” (Cheong et al., 2007: 25).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Within the globalization context, individuals need to integrate into new societies and new lives through attending schools, universities and transferring to work force of immigrated countries (</w:t>
      </w:r>
      <w:proofErr w:type="spellStart"/>
      <w:r>
        <w:rPr>
          <w:rFonts w:ascii="Times New Roman" w:eastAsia="Times New Roman" w:hAnsi="Times New Roman" w:cs="Times New Roman"/>
          <w:sz w:val="24"/>
          <w:szCs w:val="24"/>
        </w:rPr>
        <w:t>Messarra</w:t>
      </w:r>
      <w:proofErr w:type="spellEnd"/>
      <w:r>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nd El-</w:t>
      </w:r>
      <w:proofErr w:type="spellStart"/>
      <w:r>
        <w:rPr>
          <w:rFonts w:ascii="Times New Roman" w:eastAsia="Times New Roman" w:hAnsi="Times New Roman" w:cs="Times New Roman"/>
          <w:sz w:val="24"/>
          <w:szCs w:val="24"/>
        </w:rPr>
        <w:t>Kessar</w:t>
      </w:r>
      <w:proofErr w:type="spellEnd"/>
      <w:r>
        <w:rPr>
          <w:rFonts w:ascii="Times New Roman" w:eastAsia="Times New Roman" w:hAnsi="Times New Roman" w:cs="Times New Roman"/>
          <w:sz w:val="24"/>
          <w:szCs w:val="24"/>
        </w:rPr>
        <w:t xml:space="preserve">, 2010). For example, </w:t>
      </w:r>
      <w:ins w:id="58" w:author="Jawad Syed" w:date="2019-04-30T14:52:00Z">
        <w:r>
          <w:rPr>
            <w:rFonts w:ascii="Times New Roman" w:eastAsia="Times New Roman" w:hAnsi="Times New Roman" w:cs="Times New Roman"/>
            <w:sz w:val="24"/>
            <w:szCs w:val="24"/>
          </w:rPr>
          <w:t>t</w:t>
        </w:r>
      </w:ins>
      <w:del w:id="59" w:author="Jawad Syed" w:date="2019-04-30T14:52:00Z">
        <w:r>
          <w:rPr>
            <w:rFonts w:ascii="Times New Roman" w:eastAsia="Times New Roman" w:hAnsi="Times New Roman" w:cs="Times New Roman"/>
            <w:sz w:val="24"/>
            <w:szCs w:val="24"/>
          </w:rPr>
          <w:delText>T</w:delText>
        </w:r>
      </w:del>
      <w:r>
        <w:rPr>
          <w:rFonts w:ascii="Times New Roman" w:eastAsia="Times New Roman" w:hAnsi="Times New Roman" w:cs="Times New Roman"/>
          <w:sz w:val="24"/>
          <w:szCs w:val="24"/>
        </w:rPr>
        <w:t>he United Kingdom, Canada, France and United States have many diverse cultures, ethnicities and religions as identities due to getting immigration from other countries. Thus, one of the challenging issues in the world can be seen as workforce diversity. Ro</w:t>
      </w:r>
      <w:r>
        <w:rPr>
          <w:rFonts w:ascii="Times New Roman" w:eastAsia="Times New Roman" w:hAnsi="Times New Roman" w:cs="Times New Roman"/>
          <w:sz w:val="24"/>
          <w:szCs w:val="24"/>
        </w:rPr>
        <w:t>bbins and Judge (2007: 17) define workforce diversity as “heterogeneous of organizations in terms of gender, race, ethnicity, sexual orientation, religion, and inclusion of other diverse groups</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According to Day (2005), religiously diverse organizations m</w:t>
      </w:r>
      <w:r>
        <w:rPr>
          <w:rFonts w:ascii="Times New Roman" w:eastAsia="Times New Roman" w:hAnsi="Times New Roman" w:cs="Times New Roman"/>
          <w:sz w:val="24"/>
          <w:szCs w:val="24"/>
        </w:rPr>
        <w:t xml:space="preserve">ight face interpersonal conflicts and misunderstanding between employees due to having some bias to each other. For that reason, organizations must consider these differences in order to have employee retention and productivity.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Religion has an important </w:t>
      </w:r>
      <w:r>
        <w:rPr>
          <w:rFonts w:ascii="Times New Roman" w:eastAsia="Times New Roman" w:hAnsi="Times New Roman" w:cs="Times New Roman"/>
          <w:sz w:val="24"/>
          <w:szCs w:val="24"/>
        </w:rPr>
        <w:t xml:space="preserve">role to have a feature that gives power to individuals for controlling their destiny (Johnson, 1997). However, religion has been ignored because of its nature. The </w:t>
      </w:r>
      <w:r>
        <w:rPr>
          <w:rFonts w:ascii="Times New Roman" w:eastAsia="Times New Roman" w:hAnsi="Times New Roman" w:cs="Times New Roman"/>
          <w:sz w:val="24"/>
          <w:szCs w:val="24"/>
        </w:rPr>
        <w:lastRenderedPageBreak/>
        <w:t>nature comes from “being an acquired property consisting of a set of beliefs that can be dyn</w:t>
      </w:r>
      <w:r>
        <w:rPr>
          <w:rFonts w:ascii="Times New Roman" w:eastAsia="Times New Roman" w:hAnsi="Times New Roman" w:cs="Times New Roman"/>
          <w:sz w:val="24"/>
          <w:szCs w:val="24"/>
        </w:rPr>
        <w:t xml:space="preserve">amic” (Cromwell, 1997: 169). Therefore, instead of using the term of religion, the concepts of spirituality and community has been used due to having less contested concepts (Harvey, 2001). Another reason of avoiding </w:t>
      </w:r>
      <w:proofErr w:type="gramStart"/>
      <w:r>
        <w:rPr>
          <w:rFonts w:ascii="Times New Roman" w:eastAsia="Times New Roman" w:hAnsi="Times New Roman" w:cs="Times New Roman"/>
          <w:sz w:val="24"/>
          <w:szCs w:val="24"/>
        </w:rPr>
        <w:t>to use</w:t>
      </w:r>
      <w:proofErr w:type="gramEnd"/>
      <w:r>
        <w:rPr>
          <w:rFonts w:ascii="Times New Roman" w:eastAsia="Times New Roman" w:hAnsi="Times New Roman" w:cs="Times New Roman"/>
          <w:sz w:val="24"/>
          <w:szCs w:val="24"/>
        </w:rPr>
        <w:t xml:space="preserve"> of religion is because of the lo</w:t>
      </w:r>
      <w:r>
        <w:rPr>
          <w:rFonts w:ascii="Times New Roman" w:eastAsia="Times New Roman" w:hAnsi="Times New Roman" w:cs="Times New Roman"/>
          <w:sz w:val="24"/>
          <w:szCs w:val="24"/>
        </w:rPr>
        <w:t>gic which claims workplaces are secular entities like states and politics (Hicks, 2002).  Therefore, the concept of spirituality has been premised instead of religion, because “religion is institutional, dogmatic and rigid; spirituality is personal, emotio</w:t>
      </w:r>
      <w:r>
        <w:rPr>
          <w:rFonts w:ascii="Times New Roman" w:eastAsia="Times New Roman" w:hAnsi="Times New Roman" w:cs="Times New Roman"/>
          <w:sz w:val="24"/>
          <w:szCs w:val="24"/>
        </w:rPr>
        <w:t>nal and adaptable to an individual’s needs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(Hicks, 2002: 380). Even if the concept of spirituality has been mostly used instead of the concept of religion, they are related to workplace, because the effect of religious obligations on employees through ref</w:t>
      </w:r>
      <w:r>
        <w:rPr>
          <w:rFonts w:ascii="Times New Roman" w:eastAsia="Times New Roman" w:hAnsi="Times New Roman" w:cs="Times New Roman"/>
          <w:sz w:val="24"/>
          <w:szCs w:val="24"/>
        </w:rPr>
        <w:t>using to do some tasks can be seen in the workplaces (Bouma et al., 2003). Refusing to drive car by Hutterites, refusing to work in a brewery by Muslims and refusing to work on abortions by Catholic theatre nurses can be given as examples of this situation</w:t>
      </w:r>
      <w:r>
        <w:rPr>
          <w:rFonts w:ascii="Times New Roman" w:eastAsia="Times New Roman" w:hAnsi="Times New Roman" w:cs="Times New Roman"/>
          <w:sz w:val="24"/>
          <w:szCs w:val="24"/>
        </w:rPr>
        <w:t xml:space="preserve">.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Diversity includes two ethical notions of prejudice and tolerance. Prejudice can be defined as improper negative valuation of a group of individuals (Allport, 1950). Recent studies regarding religion and prejudice have inconsistency due to having differ</w:t>
      </w:r>
      <w:r>
        <w:rPr>
          <w:rFonts w:ascii="Times New Roman" w:eastAsia="Times New Roman" w:hAnsi="Times New Roman" w:cs="Times New Roman"/>
          <w:sz w:val="24"/>
          <w:szCs w:val="24"/>
        </w:rPr>
        <w:t>ent claims on the relationship between religion and prejudice. For instance, some studies show that religion is a factor to reduce prejudice, and some other studies claim opposite (Hunsberger and Jackson, 2005; Jackson and Hunsberger, 1999; Hood et al., 19</w:t>
      </w:r>
      <w:r>
        <w:rPr>
          <w:rFonts w:ascii="Times New Roman" w:eastAsia="Times New Roman" w:hAnsi="Times New Roman" w:cs="Times New Roman"/>
          <w:sz w:val="24"/>
          <w:szCs w:val="24"/>
        </w:rPr>
        <w:t>96; Batson and Burris, 1994). Even if such conflicts exist in the literature, prejudice and tolerance for religious diversity can be seen in the society, because if a society has discrimination against agency of religious minorities, prejudice instead of t</w:t>
      </w:r>
      <w:r>
        <w:rPr>
          <w:rFonts w:ascii="Times New Roman" w:eastAsia="Times New Roman" w:hAnsi="Times New Roman" w:cs="Times New Roman"/>
          <w:sz w:val="24"/>
          <w:szCs w:val="24"/>
        </w:rPr>
        <w:t xml:space="preserve">olerance can be mentioned in that society (Reimer, 2008).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importance of religious diversity and the need of managing it come from visibility of religions. According to Tanenbaum Factsheet (2011), there are 10 bias </w:t>
      </w:r>
      <w:proofErr w:type="gramStart"/>
      <w:r>
        <w:rPr>
          <w:rFonts w:ascii="Times New Roman" w:eastAsia="Times New Roman" w:hAnsi="Times New Roman" w:cs="Times New Roman"/>
          <w:sz w:val="24"/>
          <w:szCs w:val="24"/>
        </w:rPr>
        <w:t>sign</w:t>
      </w:r>
      <w:proofErr w:type="gramEnd"/>
      <w:r>
        <w:rPr>
          <w:rFonts w:ascii="Times New Roman" w:eastAsia="Times New Roman" w:hAnsi="Times New Roman" w:cs="Times New Roman"/>
          <w:sz w:val="24"/>
          <w:szCs w:val="24"/>
        </w:rPr>
        <w:t xml:space="preserve"> with regard to religion that is </w:t>
      </w:r>
      <w:r>
        <w:rPr>
          <w:rFonts w:ascii="Times New Roman" w:eastAsia="Times New Roman" w:hAnsi="Times New Roman" w:cs="Times New Roman"/>
          <w:sz w:val="24"/>
          <w:szCs w:val="24"/>
        </w:rPr>
        <w:t>indicated in table 1.</w:t>
      </w:r>
    </w:p>
    <w:p w:rsidR="00FF7F94" w:rsidRDefault="000F0498">
      <w:pPr>
        <w:spacing w:line="4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Table 1: Visibility of Religion</w:t>
      </w:r>
    </w:p>
    <w:tbl>
      <w:tblPr>
        <w:tblStyle w:val="a"/>
        <w:tblW w:w="9288"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3402"/>
        <w:gridCol w:w="1559"/>
        <w:gridCol w:w="3226"/>
      </w:tblGrid>
      <w:tr w:rsidR="00FF7F94">
        <w:tc>
          <w:tcPr>
            <w:tcW w:w="1101" w:type="dxa"/>
          </w:tcPr>
          <w:p w:rsidR="00FF7F94" w:rsidRDefault="000F0498">
            <w:pPr>
              <w:spacing w:line="276"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Signs</w:t>
            </w:r>
          </w:p>
        </w:tc>
        <w:tc>
          <w:tcPr>
            <w:tcW w:w="3402"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Explanation</w:t>
            </w:r>
          </w:p>
        </w:tc>
        <w:tc>
          <w:tcPr>
            <w:tcW w:w="1559" w:type="dxa"/>
          </w:tcPr>
          <w:p w:rsidR="00FF7F94" w:rsidRDefault="000F0498">
            <w:pPr>
              <w:spacing w:line="276"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Sign</w:t>
            </w:r>
          </w:p>
        </w:tc>
        <w:tc>
          <w:tcPr>
            <w:tcW w:w="3226"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Explanation</w:t>
            </w:r>
          </w:p>
        </w:tc>
      </w:tr>
      <w:tr w:rsidR="00FF7F94">
        <w:tc>
          <w:tcPr>
            <w:tcW w:w="1101"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Attire</w:t>
            </w:r>
          </w:p>
        </w:tc>
        <w:tc>
          <w:tcPr>
            <w:tcW w:w="3402"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Some religions have dressing rule such as Hijab for women in Islam.</w:t>
            </w:r>
          </w:p>
        </w:tc>
        <w:tc>
          <w:tcPr>
            <w:tcW w:w="1559"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Network Groups</w:t>
            </w:r>
          </w:p>
        </w:tc>
        <w:tc>
          <w:tcPr>
            <w:tcW w:w="3226"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Some employees may want to include some Non- Governmental Organizations which </w:t>
            </w:r>
            <w:proofErr w:type="gramStart"/>
            <w:r>
              <w:rPr>
                <w:rFonts w:ascii="Times New Roman" w:eastAsia="Times New Roman" w:hAnsi="Times New Roman" w:cs="Times New Roman"/>
                <w:sz w:val="20"/>
                <w:szCs w:val="20"/>
              </w:rPr>
              <w:t>are religion</w:t>
            </w:r>
            <w:proofErr w:type="gramEnd"/>
            <w:r>
              <w:rPr>
                <w:rFonts w:ascii="Times New Roman" w:eastAsia="Times New Roman" w:hAnsi="Times New Roman" w:cs="Times New Roman"/>
                <w:sz w:val="20"/>
                <w:szCs w:val="20"/>
              </w:rPr>
              <w:t xml:space="preserve"> oriented. </w:t>
            </w:r>
          </w:p>
        </w:tc>
      </w:tr>
      <w:tr w:rsidR="00FF7F94">
        <w:tc>
          <w:tcPr>
            <w:tcW w:w="1101"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Devotion</w:t>
            </w:r>
          </w:p>
        </w:tc>
        <w:tc>
          <w:tcPr>
            <w:tcW w:w="3402"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Some religions require daily praying, so in work days, company should give this right to employees. However, atheist employees may not be comfor</w:t>
            </w:r>
            <w:r>
              <w:rPr>
                <w:rFonts w:ascii="Times New Roman" w:eastAsia="Times New Roman" w:hAnsi="Times New Roman" w:cs="Times New Roman"/>
                <w:sz w:val="20"/>
                <w:szCs w:val="20"/>
              </w:rPr>
              <w:t xml:space="preserve">table if quite room is used for praying. </w:t>
            </w:r>
          </w:p>
          <w:p w:rsidR="00FF7F94" w:rsidRDefault="00FF7F94">
            <w:pPr>
              <w:spacing w:line="276" w:lineRule="auto"/>
              <w:jc w:val="both"/>
              <w:rPr>
                <w:rFonts w:ascii="Times New Roman" w:eastAsia="Times New Roman" w:hAnsi="Times New Roman" w:cs="Times New Roman"/>
                <w:sz w:val="20"/>
                <w:szCs w:val="20"/>
              </w:rPr>
            </w:pPr>
          </w:p>
        </w:tc>
        <w:tc>
          <w:tcPr>
            <w:tcW w:w="1559"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Prayers</w:t>
            </w:r>
          </w:p>
        </w:tc>
        <w:tc>
          <w:tcPr>
            <w:tcW w:w="3226"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Public prayers can occur in the workplaces. So, this increases visibility of religion.</w:t>
            </w:r>
          </w:p>
        </w:tc>
      </w:tr>
      <w:tr w:rsidR="00FF7F94">
        <w:tc>
          <w:tcPr>
            <w:tcW w:w="1101"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Diet</w:t>
            </w:r>
          </w:p>
        </w:tc>
        <w:tc>
          <w:tcPr>
            <w:tcW w:w="3402"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Some religions have dietary rules, so employees can expect company to respect their beliefs and creating food op</w:t>
            </w:r>
            <w:r>
              <w:rPr>
                <w:rFonts w:ascii="Times New Roman" w:eastAsia="Times New Roman" w:hAnsi="Times New Roman" w:cs="Times New Roman"/>
                <w:sz w:val="20"/>
                <w:szCs w:val="20"/>
              </w:rPr>
              <w:t>tion with regard to their beliefs.</w:t>
            </w:r>
          </w:p>
        </w:tc>
        <w:tc>
          <w:tcPr>
            <w:tcW w:w="1559"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Ridicule</w:t>
            </w:r>
          </w:p>
        </w:tc>
        <w:tc>
          <w:tcPr>
            <w:tcW w:w="3226"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Jokes or even more subtle statements about an employee’s religion may be perceived as insulting by the recipient.</w:t>
            </w:r>
          </w:p>
        </w:tc>
      </w:tr>
      <w:tr w:rsidR="00FF7F94">
        <w:tc>
          <w:tcPr>
            <w:tcW w:w="1101"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Holidays</w:t>
            </w:r>
          </w:p>
        </w:tc>
        <w:tc>
          <w:tcPr>
            <w:tcW w:w="3402"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 United States, holidays are based on Christianity. However, non- Christians will use </w:t>
            </w:r>
            <w:r>
              <w:rPr>
                <w:rFonts w:ascii="Times New Roman" w:eastAsia="Times New Roman" w:hAnsi="Times New Roman" w:cs="Times New Roman"/>
                <w:sz w:val="20"/>
                <w:szCs w:val="20"/>
              </w:rPr>
              <w:t>their own days for religious holidays.</w:t>
            </w:r>
          </w:p>
          <w:p w:rsidR="00FF7F94" w:rsidRDefault="00FF7F94">
            <w:pPr>
              <w:spacing w:line="276" w:lineRule="auto"/>
              <w:jc w:val="both"/>
              <w:rPr>
                <w:rFonts w:ascii="Times New Roman" w:eastAsia="Times New Roman" w:hAnsi="Times New Roman" w:cs="Times New Roman"/>
                <w:sz w:val="20"/>
                <w:szCs w:val="20"/>
              </w:rPr>
            </w:pPr>
          </w:p>
        </w:tc>
        <w:tc>
          <w:tcPr>
            <w:tcW w:w="1559"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Scheduling</w:t>
            </w:r>
          </w:p>
        </w:tc>
        <w:tc>
          <w:tcPr>
            <w:tcW w:w="3226"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Demanding for rescheduling of working hour is possible. For example, Muslims can demand it in Ramadan time. </w:t>
            </w:r>
          </w:p>
        </w:tc>
      </w:tr>
      <w:tr w:rsidR="00FF7F94">
        <w:tc>
          <w:tcPr>
            <w:tcW w:w="1101"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Icons</w:t>
            </w:r>
          </w:p>
        </w:tc>
        <w:tc>
          <w:tcPr>
            <w:tcW w:w="3402"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Some employees may want to use some icons or objects related to their religion. So, in some situation, companies have strict rules about ico</w:t>
            </w:r>
            <w:r>
              <w:rPr>
                <w:rFonts w:ascii="Times New Roman" w:eastAsia="Times New Roman" w:hAnsi="Times New Roman" w:cs="Times New Roman"/>
                <w:sz w:val="20"/>
                <w:szCs w:val="20"/>
              </w:rPr>
              <w:t>ns related to religions in the workplace.</w:t>
            </w:r>
          </w:p>
        </w:tc>
        <w:tc>
          <w:tcPr>
            <w:tcW w:w="1559" w:type="dxa"/>
          </w:tcPr>
          <w:p w:rsidR="00FF7F94" w:rsidRDefault="000F0498">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Socializing </w:t>
            </w:r>
          </w:p>
        </w:tc>
        <w:tc>
          <w:tcPr>
            <w:tcW w:w="3226" w:type="dxa"/>
          </w:tcPr>
          <w:p w:rsidR="00FF7F94" w:rsidRDefault="000F0498">
            <w:pPr>
              <w:spacing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social meeting, if alcohol exists in the meal, a Muslim employee may leave out the meeting, so s/he can miss networking opportunities and s/he cannot have happy hour after work.</w:t>
            </w:r>
          </w:p>
        </w:tc>
      </w:tr>
    </w:tbl>
    <w:p w:rsidR="00FF7F94" w:rsidRDefault="000F0498">
      <w:pPr>
        <w:spacing w:line="4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Source: adapted fro</w:t>
      </w:r>
      <w:r>
        <w:rPr>
          <w:rFonts w:ascii="Times New Roman" w:eastAsia="Times New Roman" w:hAnsi="Times New Roman" w:cs="Times New Roman"/>
          <w:sz w:val="20"/>
          <w:szCs w:val="20"/>
        </w:rPr>
        <w:t>m Tanenbaum Factsheet (2011:1-8)</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Human society based on work and religion (</w:t>
      </w:r>
      <w:proofErr w:type="spellStart"/>
      <w:r>
        <w:rPr>
          <w:rFonts w:ascii="Times New Roman" w:eastAsia="Times New Roman" w:hAnsi="Times New Roman" w:cs="Times New Roman"/>
          <w:sz w:val="24"/>
          <w:szCs w:val="24"/>
        </w:rPr>
        <w:t>Harpaz</w:t>
      </w:r>
      <w:proofErr w:type="spellEnd"/>
      <w:r>
        <w:rPr>
          <w:rFonts w:ascii="Times New Roman" w:eastAsia="Times New Roman" w:hAnsi="Times New Roman" w:cs="Times New Roman"/>
          <w:sz w:val="24"/>
          <w:szCs w:val="24"/>
        </w:rPr>
        <w:t>, 1998), and research related to work and religion are not a new issue (</w:t>
      </w:r>
      <w:proofErr w:type="spellStart"/>
      <w:r>
        <w:rPr>
          <w:rFonts w:ascii="Times New Roman" w:eastAsia="Times New Roman" w:hAnsi="Times New Roman" w:cs="Times New Roman"/>
          <w:sz w:val="24"/>
          <w:szCs w:val="24"/>
        </w:rPr>
        <w:t>e.g</w:t>
      </w:r>
      <w:proofErr w:type="spellEnd"/>
      <w:r>
        <w:rPr>
          <w:rFonts w:ascii="Times New Roman" w:eastAsia="Times New Roman" w:hAnsi="Times New Roman" w:cs="Times New Roman"/>
          <w:sz w:val="24"/>
          <w:szCs w:val="24"/>
        </w:rPr>
        <w:t xml:space="preserve"> Weber, 1930; McClelland, 1961). The relationship of both concepts can be especially seen between Pr</w:t>
      </w:r>
      <w:r>
        <w:rPr>
          <w:rFonts w:ascii="Times New Roman" w:eastAsia="Times New Roman" w:hAnsi="Times New Roman" w:cs="Times New Roman"/>
          <w:sz w:val="24"/>
          <w:szCs w:val="24"/>
        </w:rPr>
        <w:t>otestant Work ethic which “lay at the root of the development of capitalism and industrial work organizations”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Parboteeah</w:t>
      </w:r>
      <w:proofErr w:type="spellEnd"/>
      <w:r>
        <w:rPr>
          <w:rFonts w:ascii="Times New Roman" w:eastAsia="Times New Roman" w:hAnsi="Times New Roman" w:cs="Times New Roman"/>
          <w:sz w:val="24"/>
          <w:szCs w:val="24"/>
        </w:rPr>
        <w:t xml:space="preserve"> et al. 2014: 121) and the advancement of modern rational capitalist system (Weber, 1978; Weber, 2004). Such relationships not only ex</w:t>
      </w:r>
      <w:r>
        <w:rPr>
          <w:rFonts w:ascii="Times New Roman" w:eastAsia="Times New Roman" w:hAnsi="Times New Roman" w:cs="Times New Roman"/>
          <w:sz w:val="24"/>
          <w:szCs w:val="24"/>
        </w:rPr>
        <w:t>ist in Christianity but also in some other belief system such as Islam and business (Arslan, 2001; Author, 2009). From the sociological lens, religion is a social institution, which has a power to effect wide range of societal life through its feature of n</w:t>
      </w:r>
      <w:r>
        <w:rPr>
          <w:rFonts w:ascii="Times New Roman" w:eastAsia="Times New Roman" w:hAnsi="Times New Roman" w:cs="Times New Roman"/>
          <w:sz w:val="24"/>
          <w:szCs w:val="24"/>
        </w:rPr>
        <w:t>orm setting as regards behavioural prescriptions (</w:t>
      </w:r>
      <w:proofErr w:type="spellStart"/>
      <w:r>
        <w:rPr>
          <w:rFonts w:ascii="Times New Roman" w:eastAsia="Times New Roman" w:hAnsi="Times New Roman" w:cs="Times New Roman"/>
          <w:sz w:val="24"/>
          <w:szCs w:val="24"/>
        </w:rPr>
        <w:t>Parboteeah</w:t>
      </w:r>
      <w:proofErr w:type="spellEnd"/>
      <w:r>
        <w:rPr>
          <w:rFonts w:ascii="Times New Roman" w:eastAsia="Times New Roman" w:hAnsi="Times New Roman" w:cs="Times New Roman"/>
          <w:sz w:val="24"/>
          <w:szCs w:val="24"/>
        </w:rPr>
        <w:t xml:space="preserve"> et al., 2008). Thus, these norms create an environment that makes an obligatorily feeling to respect such norms. However, the agency </w:t>
      </w:r>
      <w:r>
        <w:rPr>
          <w:rFonts w:ascii="Times New Roman" w:eastAsia="Times New Roman" w:hAnsi="Times New Roman" w:cs="Times New Roman"/>
          <w:sz w:val="24"/>
          <w:szCs w:val="24"/>
        </w:rPr>
        <w:lastRenderedPageBreak/>
        <w:t xml:space="preserve">of religious minorities has an important role in the society, </w:t>
      </w:r>
      <w:r>
        <w:rPr>
          <w:rFonts w:ascii="Times New Roman" w:eastAsia="Times New Roman" w:hAnsi="Times New Roman" w:cs="Times New Roman"/>
          <w:sz w:val="24"/>
          <w:szCs w:val="24"/>
        </w:rPr>
        <w:t>because beliefs can create a discriminative behaviour to the agency of minorities. Historically, until the late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 social sciences considered secularization paradigm with regard to religious discrimination. The paradigm premised that religion has a decreasing importance in the public, so it will disappear (Fox, 2000). However, religious diversity created a re</w:t>
      </w:r>
      <w:r>
        <w:rPr>
          <w:rFonts w:ascii="Times New Roman" w:eastAsia="Times New Roman" w:hAnsi="Times New Roman" w:cs="Times New Roman"/>
          <w:sz w:val="24"/>
          <w:szCs w:val="24"/>
        </w:rPr>
        <w:t xml:space="preserve">assessment of this theory and the premises changed to an increasing role of religion in the public sphere (Fox, 2013). </w:t>
      </w:r>
    </w:p>
    <w:p w:rsidR="00FF7F94" w:rsidRDefault="000F0498">
      <w:pPr>
        <w:spacing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Fox (2000) posits three religious factors that are related to discrimination. The first is that religious worldview of majorities can be</w:t>
      </w:r>
      <w:r>
        <w:rPr>
          <w:rFonts w:ascii="Times New Roman" w:eastAsia="Times New Roman" w:hAnsi="Times New Roman" w:cs="Times New Roman"/>
          <w:color w:val="000000"/>
          <w:sz w:val="24"/>
          <w:szCs w:val="24"/>
        </w:rPr>
        <w:t xml:space="preserve"> challenged by minority groups. As such, minorities can be recognized as a threat to beliefs of majority group. The second is religious legitimacy which is defined as “the extent to which it is legitimate to invoke religion in political discourse” (p. 427)</w:t>
      </w:r>
      <w:r>
        <w:rPr>
          <w:rFonts w:ascii="Times New Roman" w:eastAsia="Times New Roman" w:hAnsi="Times New Roman" w:cs="Times New Roman"/>
          <w:color w:val="000000"/>
          <w:sz w:val="24"/>
          <w:szCs w:val="24"/>
        </w:rPr>
        <w:t>. In this respect, even anti-religious ideologies like Marxism and Atheism accept the power of religion. So, Fox (2000) argues when religious legitimacy increases, this will create legitimacy for discrimination against agency of religious minorities. The t</w:t>
      </w:r>
      <w:r>
        <w:rPr>
          <w:rFonts w:ascii="Times New Roman" w:eastAsia="Times New Roman" w:hAnsi="Times New Roman" w:cs="Times New Roman"/>
          <w:color w:val="000000"/>
          <w:sz w:val="24"/>
          <w:szCs w:val="24"/>
        </w:rPr>
        <w:t xml:space="preserve">hird is that religion inflates emotions, thus majority groups can have a discriminative behaviour against agency of religious minorities. </w:t>
      </w:r>
    </w:p>
    <w:p w:rsidR="00FF7F94" w:rsidRDefault="000F0498">
      <w:pPr>
        <w:spacing w:line="48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The previous discussion highlights religious factors related to discrimination for religious minorities. Yet this lit</w:t>
      </w:r>
      <w:r>
        <w:rPr>
          <w:rFonts w:ascii="Times New Roman" w:eastAsia="Times New Roman" w:hAnsi="Times New Roman" w:cs="Times New Roman"/>
          <w:color w:val="000000"/>
          <w:sz w:val="24"/>
          <w:szCs w:val="24"/>
        </w:rPr>
        <w:t xml:space="preserve">erature remains quite about the resources and power of religious minorities. Instead the literature often considers them as rather weak actors, and victims of their circumstances. For understanding agency of religious </w:t>
      </w:r>
      <w:proofErr w:type="gramStart"/>
      <w:r>
        <w:rPr>
          <w:rFonts w:ascii="Times New Roman" w:eastAsia="Times New Roman" w:hAnsi="Times New Roman" w:cs="Times New Roman"/>
          <w:color w:val="000000"/>
          <w:sz w:val="24"/>
          <w:szCs w:val="24"/>
        </w:rPr>
        <w:t>minorities</w:t>
      </w:r>
      <w:proofErr w:type="gramEnd"/>
      <w:r>
        <w:rPr>
          <w:rFonts w:ascii="Times New Roman" w:eastAsia="Times New Roman" w:hAnsi="Times New Roman" w:cs="Times New Roman"/>
          <w:color w:val="000000"/>
          <w:sz w:val="24"/>
          <w:szCs w:val="24"/>
        </w:rPr>
        <w:t xml:space="preserve"> we turn to Bourdieu’s theor</w:t>
      </w:r>
      <w:r>
        <w:rPr>
          <w:rFonts w:ascii="Times New Roman" w:eastAsia="Times New Roman" w:hAnsi="Times New Roman" w:cs="Times New Roman"/>
          <w:color w:val="000000"/>
          <w:sz w:val="24"/>
          <w:szCs w:val="24"/>
        </w:rPr>
        <w:t>y and its unique usefulness in order to understand religious minorities’ agency in the context of our research.</w:t>
      </w:r>
    </w:p>
    <w:p w:rsidR="00FF7F94" w:rsidRDefault="000F0498">
      <w:pPr>
        <w:spacing w:after="0" w:line="48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 </w:t>
      </w:r>
      <w:proofErr w:type="spellStart"/>
      <w:r>
        <w:rPr>
          <w:rFonts w:ascii="Times New Roman" w:eastAsia="Times New Roman" w:hAnsi="Times New Roman" w:cs="Times New Roman"/>
          <w:b/>
          <w:color w:val="000000"/>
          <w:sz w:val="24"/>
          <w:szCs w:val="24"/>
        </w:rPr>
        <w:t>Bourdieuan</w:t>
      </w:r>
      <w:proofErr w:type="spellEnd"/>
      <w:r>
        <w:rPr>
          <w:rFonts w:ascii="Times New Roman" w:eastAsia="Times New Roman" w:hAnsi="Times New Roman" w:cs="Times New Roman"/>
          <w:b/>
          <w:color w:val="000000"/>
          <w:sz w:val="24"/>
          <w:szCs w:val="24"/>
        </w:rPr>
        <w:t xml:space="preserve"> Approach for understanding agency of religious minorities at work</w:t>
      </w:r>
    </w:p>
    <w:p w:rsidR="00FF7F94" w:rsidRDefault="000F0498">
      <w:pPr>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has been recent attention to Bourdieu in the field of organ</w:t>
      </w:r>
      <w:r>
        <w:rPr>
          <w:rFonts w:ascii="Times New Roman" w:eastAsia="Times New Roman" w:hAnsi="Times New Roman" w:cs="Times New Roman"/>
          <w:color w:val="000000"/>
          <w:sz w:val="24"/>
          <w:szCs w:val="24"/>
        </w:rPr>
        <w:t>izational studies (</w:t>
      </w:r>
      <w:proofErr w:type="spellStart"/>
      <w:r>
        <w:rPr>
          <w:rFonts w:ascii="Times New Roman" w:eastAsia="Times New Roman" w:hAnsi="Times New Roman" w:cs="Times New Roman"/>
          <w:color w:val="000000"/>
          <w:sz w:val="24"/>
          <w:szCs w:val="24"/>
        </w:rPr>
        <w:t>Ozbilgin</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Tatli</w:t>
      </w:r>
      <w:proofErr w:type="spellEnd"/>
      <w:r>
        <w:rPr>
          <w:rFonts w:ascii="Times New Roman" w:eastAsia="Times New Roman" w:hAnsi="Times New Roman" w:cs="Times New Roman"/>
          <w:color w:val="000000"/>
          <w:sz w:val="24"/>
          <w:szCs w:val="24"/>
        </w:rPr>
        <w:t xml:space="preserve">, 2005; </w:t>
      </w:r>
      <w:proofErr w:type="spellStart"/>
      <w:r>
        <w:rPr>
          <w:rFonts w:ascii="Times New Roman" w:eastAsia="Times New Roman" w:hAnsi="Times New Roman" w:cs="Times New Roman"/>
          <w:color w:val="000000"/>
          <w:sz w:val="24"/>
          <w:szCs w:val="24"/>
        </w:rPr>
        <w:t>Golsorkhi</w:t>
      </w:r>
      <w:proofErr w:type="spellEnd"/>
      <w:r>
        <w:rPr>
          <w:rFonts w:ascii="Times New Roman" w:eastAsia="Times New Roman" w:hAnsi="Times New Roman" w:cs="Times New Roman"/>
          <w:color w:val="000000"/>
          <w:sz w:val="24"/>
          <w:szCs w:val="24"/>
        </w:rPr>
        <w:t xml:space="preserve"> et al., 2009; Kerr and </w:t>
      </w:r>
      <w:proofErr w:type="spellStart"/>
      <w:r>
        <w:rPr>
          <w:rFonts w:ascii="Times New Roman" w:eastAsia="Times New Roman" w:hAnsi="Times New Roman" w:cs="Times New Roman"/>
          <w:color w:val="000000"/>
          <w:sz w:val="24"/>
          <w:szCs w:val="24"/>
        </w:rPr>
        <w:t>Rabinson</w:t>
      </w:r>
      <w:proofErr w:type="spellEnd"/>
      <w:r>
        <w:rPr>
          <w:rFonts w:ascii="Times New Roman" w:eastAsia="Times New Roman" w:hAnsi="Times New Roman" w:cs="Times New Roman"/>
          <w:color w:val="000000"/>
          <w:sz w:val="24"/>
          <w:szCs w:val="24"/>
        </w:rPr>
        <w:t xml:space="preserve">, 2009) as using social structures and </w:t>
      </w:r>
      <w:r>
        <w:rPr>
          <w:rFonts w:ascii="Times New Roman" w:eastAsia="Times New Roman" w:hAnsi="Times New Roman" w:cs="Times New Roman"/>
          <w:color w:val="000000"/>
          <w:sz w:val="24"/>
          <w:szCs w:val="24"/>
        </w:rPr>
        <w:lastRenderedPageBreak/>
        <w:t>dispositions of individuals for indicating spaces for agency. Particularly, he considers individual resources, strategies and activ</w:t>
      </w:r>
      <w:r>
        <w:rPr>
          <w:rFonts w:ascii="Times New Roman" w:eastAsia="Times New Roman" w:hAnsi="Times New Roman" w:cs="Times New Roman"/>
          <w:color w:val="000000"/>
          <w:sz w:val="24"/>
          <w:szCs w:val="24"/>
        </w:rPr>
        <w:t xml:space="preserve">ities within a contextual approach: organizational or macro (Al </w:t>
      </w:r>
      <w:proofErr w:type="spellStart"/>
      <w:r>
        <w:rPr>
          <w:rFonts w:ascii="Times New Roman" w:eastAsia="Times New Roman" w:hAnsi="Times New Roman" w:cs="Times New Roman"/>
          <w:color w:val="000000"/>
          <w:sz w:val="24"/>
          <w:szCs w:val="24"/>
        </w:rPr>
        <w:t>Ariss</w:t>
      </w:r>
      <w:proofErr w:type="spellEnd"/>
      <w:r>
        <w:rPr>
          <w:rFonts w:ascii="Times New Roman" w:eastAsia="Times New Roman" w:hAnsi="Times New Roman" w:cs="Times New Roman"/>
          <w:color w:val="000000"/>
          <w:sz w:val="24"/>
          <w:szCs w:val="24"/>
        </w:rPr>
        <w:t xml:space="preserve"> et al., 2013). This consideration brings an agency and structure discussion which is called as relational perspective (Schirato and Webb, 2003). In order to show this perspective, he des</w:t>
      </w:r>
      <w:r>
        <w:rPr>
          <w:rFonts w:ascii="Times New Roman" w:eastAsia="Times New Roman" w:hAnsi="Times New Roman" w:cs="Times New Roman"/>
          <w:color w:val="000000"/>
          <w:sz w:val="24"/>
          <w:szCs w:val="24"/>
        </w:rPr>
        <w:t xml:space="preserve">cribes mainly three constructs which are field, capital and habitus. </w:t>
      </w:r>
    </w:p>
    <w:p w:rsidR="00FF7F94" w:rsidRDefault="000F0498">
      <w:pPr>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social field is “a patterned set of practices within a broader social space, which suggests competent action in conformity with rules and roles” (</w:t>
      </w:r>
      <w:proofErr w:type="spellStart"/>
      <w:r>
        <w:rPr>
          <w:rFonts w:ascii="Times New Roman" w:eastAsia="Times New Roman" w:hAnsi="Times New Roman" w:cs="Times New Roman"/>
          <w:color w:val="000000"/>
          <w:sz w:val="24"/>
          <w:szCs w:val="24"/>
        </w:rPr>
        <w:t>Chudzikowski</w:t>
      </w:r>
      <w:proofErr w:type="spellEnd"/>
      <w:r>
        <w:rPr>
          <w:rFonts w:ascii="Times New Roman" w:eastAsia="Times New Roman" w:hAnsi="Times New Roman" w:cs="Times New Roman"/>
          <w:color w:val="000000"/>
          <w:sz w:val="24"/>
          <w:szCs w:val="24"/>
        </w:rPr>
        <w:t xml:space="preserve"> and Mayrhofer, 2011: 23).</w:t>
      </w:r>
      <w:r>
        <w:rPr>
          <w:rFonts w:ascii="Times New Roman" w:eastAsia="Times New Roman" w:hAnsi="Times New Roman" w:cs="Times New Roman"/>
          <w:color w:val="000000"/>
          <w:sz w:val="24"/>
          <w:szCs w:val="24"/>
        </w:rPr>
        <w:t xml:space="preserve"> Playing in this field has been created through specific set of capitals which give power to player (Bourdieu, 1977; 1986). Thus, fields are shaped by social practices of their actors (</w:t>
      </w:r>
      <w:proofErr w:type="spellStart"/>
      <w:r>
        <w:rPr>
          <w:rFonts w:ascii="Times New Roman" w:eastAsia="Times New Roman" w:hAnsi="Times New Roman" w:cs="Times New Roman"/>
          <w:color w:val="000000"/>
          <w:sz w:val="24"/>
          <w:szCs w:val="24"/>
        </w:rPr>
        <w:t>Chudzikowski</w:t>
      </w:r>
      <w:proofErr w:type="spellEnd"/>
      <w:r>
        <w:rPr>
          <w:rFonts w:ascii="Times New Roman" w:eastAsia="Times New Roman" w:hAnsi="Times New Roman" w:cs="Times New Roman"/>
          <w:color w:val="000000"/>
          <w:sz w:val="24"/>
          <w:szCs w:val="24"/>
        </w:rPr>
        <w:t xml:space="preserve"> and Mayrhofer, 2011). Also, Bourdieu (1998) explains habit</w:t>
      </w:r>
      <w:r>
        <w:rPr>
          <w:rFonts w:ascii="Times New Roman" w:eastAsia="Times New Roman" w:hAnsi="Times New Roman" w:cs="Times New Roman"/>
          <w:color w:val="000000"/>
          <w:sz w:val="24"/>
          <w:szCs w:val="24"/>
        </w:rPr>
        <w:t>us as:</w:t>
      </w:r>
    </w:p>
    <w:p w:rsidR="00FF7F94" w:rsidRDefault="000F0498">
      <w:pPr>
        <w:spacing w:after="0" w:line="240" w:lineRule="auto"/>
        <w:ind w:left="567" w:righ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Generative principles of distinct and distractive practices- what the worker eats, and especially the way he eats it, the sport he practices and the way he practices it, his political opinions and the way he expresses them are systematically differe</w:t>
      </w:r>
      <w:r>
        <w:rPr>
          <w:rFonts w:ascii="Times New Roman" w:eastAsia="Times New Roman" w:hAnsi="Times New Roman" w:cs="Times New Roman"/>
          <w:color w:val="000000"/>
          <w:sz w:val="24"/>
          <w:szCs w:val="24"/>
        </w:rPr>
        <w:t>nt from the industrial owner’s corresponding activities. But habitus are also classificatory schemes, principles of classification, principles of vision and division, different tastes. They make distinctions between what is good and what is bad, between wh</w:t>
      </w:r>
      <w:r>
        <w:rPr>
          <w:rFonts w:ascii="Times New Roman" w:eastAsia="Times New Roman" w:hAnsi="Times New Roman" w:cs="Times New Roman"/>
          <w:color w:val="000000"/>
          <w:sz w:val="24"/>
          <w:szCs w:val="24"/>
        </w:rPr>
        <w:t>at is right and what is wrong, between what is distinguished and what is vulgar, and so forth, but the distinctions are not identical. Thus, for instance, the same behaviour or even the same good can appear distinguished to one person, pretentious to someo</w:t>
      </w:r>
      <w:r>
        <w:rPr>
          <w:rFonts w:ascii="Times New Roman" w:eastAsia="Times New Roman" w:hAnsi="Times New Roman" w:cs="Times New Roman"/>
          <w:color w:val="000000"/>
          <w:sz w:val="24"/>
          <w:szCs w:val="24"/>
        </w:rPr>
        <w:t>ne else, and cheap or showy to yet another (p.8).</w:t>
      </w:r>
    </w:p>
    <w:p w:rsidR="00FF7F94" w:rsidRDefault="00FF7F94">
      <w:pPr>
        <w:spacing w:after="0" w:line="480" w:lineRule="auto"/>
        <w:jc w:val="both"/>
        <w:rPr>
          <w:rFonts w:ascii="Times New Roman" w:eastAsia="Times New Roman" w:hAnsi="Times New Roman" w:cs="Times New Roman"/>
          <w:color w:val="000000"/>
          <w:sz w:val="24"/>
          <w:szCs w:val="24"/>
        </w:rPr>
      </w:pPr>
    </w:p>
    <w:p w:rsidR="00FF7F94" w:rsidRDefault="000F0498">
      <w:pPr>
        <w:spacing w:after="0" w:line="480" w:lineRule="auto"/>
        <w:jc w:val="both"/>
        <w:rPr>
          <w:del w:id="60" w:author="erhanaydin.phd@gmail.com" w:date="2019-01-27T21:47:00Z"/>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Habitus and field are linked to each other. Therefore, field shapes habitus, and habitus shapes field as shaping actions through reproducing field (Crossley, 2001). As a third construct, Bourdieu mentions three kinds of capital which are economic, social a</w:t>
      </w:r>
      <w:r>
        <w:rPr>
          <w:rFonts w:ascii="Times New Roman" w:eastAsia="Times New Roman" w:hAnsi="Times New Roman" w:cs="Times New Roman"/>
          <w:color w:val="000000"/>
          <w:sz w:val="24"/>
          <w:szCs w:val="24"/>
        </w:rPr>
        <w:t xml:space="preserve">nd cultural capital (Bourdieu, 1986).  </w:t>
      </w:r>
    </w:p>
    <w:p w:rsidR="00FF7F94" w:rsidRDefault="00FF7F94">
      <w:pPr>
        <w:spacing w:after="0" w:line="480" w:lineRule="auto"/>
        <w:jc w:val="both"/>
        <w:rPr>
          <w:rFonts w:ascii="Times New Roman" w:eastAsia="Times New Roman" w:hAnsi="Times New Roman" w:cs="Times New Roman"/>
          <w:color w:val="000000"/>
          <w:sz w:val="24"/>
          <w:szCs w:val="24"/>
        </w:rPr>
      </w:pPr>
    </w:p>
    <w:p w:rsidR="00FF7F94" w:rsidRDefault="000F0498">
      <w:pPr>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Social capital includes the social relationship which provides accessing to necessary resources in a society, and also this situation brings accessibility of economic capital as accumulated human labour. In addition</w:t>
      </w:r>
      <w:r>
        <w:rPr>
          <w:rFonts w:ascii="Times New Roman" w:eastAsia="Times New Roman" w:hAnsi="Times New Roman" w:cs="Times New Roman"/>
          <w:color w:val="000000"/>
          <w:sz w:val="24"/>
          <w:szCs w:val="24"/>
        </w:rPr>
        <w:t>, actors of social capital have opportunity to attain direct access to economic resources such as protected markets, subsidized loans and investment tips (</w:t>
      </w:r>
      <w:proofErr w:type="spellStart"/>
      <w:r>
        <w:rPr>
          <w:rFonts w:ascii="Times New Roman" w:eastAsia="Times New Roman" w:hAnsi="Times New Roman" w:cs="Times New Roman"/>
          <w:color w:val="000000"/>
          <w:sz w:val="24"/>
          <w:szCs w:val="24"/>
        </w:rPr>
        <w:t>Portes</w:t>
      </w:r>
      <w:proofErr w:type="spellEnd"/>
      <w:r>
        <w:rPr>
          <w:rFonts w:ascii="Times New Roman" w:eastAsia="Times New Roman" w:hAnsi="Times New Roman" w:cs="Times New Roman"/>
          <w:color w:val="000000"/>
          <w:sz w:val="24"/>
          <w:szCs w:val="24"/>
        </w:rPr>
        <w:t xml:space="preserve">, 2000). On the other hand, cultural capital encompasses professional and educational </w:t>
      </w:r>
      <w:r>
        <w:rPr>
          <w:rFonts w:ascii="Times New Roman" w:eastAsia="Times New Roman" w:hAnsi="Times New Roman" w:cs="Times New Roman"/>
          <w:color w:val="000000"/>
          <w:sz w:val="24"/>
          <w:szCs w:val="24"/>
        </w:rPr>
        <w:lastRenderedPageBreak/>
        <w:t>qualifica</w:t>
      </w:r>
      <w:r>
        <w:rPr>
          <w:rFonts w:ascii="Times New Roman" w:eastAsia="Times New Roman" w:hAnsi="Times New Roman" w:cs="Times New Roman"/>
          <w:color w:val="000000"/>
          <w:sz w:val="24"/>
          <w:szCs w:val="24"/>
        </w:rPr>
        <w:t xml:space="preserve">tion (Al </w:t>
      </w:r>
      <w:proofErr w:type="spellStart"/>
      <w:r>
        <w:rPr>
          <w:rFonts w:ascii="Times New Roman" w:eastAsia="Times New Roman" w:hAnsi="Times New Roman" w:cs="Times New Roman"/>
          <w:color w:val="000000"/>
          <w:sz w:val="24"/>
          <w:szCs w:val="24"/>
        </w:rPr>
        <w:t>Ariss</w:t>
      </w:r>
      <w:proofErr w:type="spellEnd"/>
      <w:r>
        <w:rPr>
          <w:rFonts w:ascii="Times New Roman" w:eastAsia="Times New Roman" w:hAnsi="Times New Roman" w:cs="Times New Roman"/>
          <w:color w:val="000000"/>
          <w:sz w:val="24"/>
          <w:szCs w:val="24"/>
        </w:rPr>
        <w:t xml:space="preserve"> et al., 2013). Bourdieu also defines symbolic capital which can be considered all forms of capital in different contexts (</w:t>
      </w:r>
      <w:proofErr w:type="spellStart"/>
      <w:r>
        <w:rPr>
          <w:rFonts w:ascii="Times New Roman" w:eastAsia="Times New Roman" w:hAnsi="Times New Roman" w:cs="Times New Roman"/>
          <w:color w:val="000000"/>
          <w:sz w:val="24"/>
          <w:szCs w:val="24"/>
        </w:rPr>
        <w:t>Ozbilgin</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Tatli</w:t>
      </w:r>
      <w:proofErr w:type="spellEnd"/>
      <w:r>
        <w:rPr>
          <w:rFonts w:ascii="Times New Roman" w:eastAsia="Times New Roman" w:hAnsi="Times New Roman" w:cs="Times New Roman"/>
          <w:color w:val="000000"/>
          <w:sz w:val="24"/>
          <w:szCs w:val="24"/>
        </w:rPr>
        <w:t xml:space="preserve">, 2005). When we consider all types of capital, Bourdieu also makes a contribution as using conflict </w:t>
      </w:r>
      <w:r>
        <w:rPr>
          <w:rFonts w:ascii="Times New Roman" w:eastAsia="Times New Roman" w:hAnsi="Times New Roman" w:cs="Times New Roman"/>
          <w:color w:val="000000"/>
          <w:sz w:val="24"/>
          <w:szCs w:val="24"/>
        </w:rPr>
        <w:t>perspective to the study of religion. According to him, religion is a power source over individuals, groups and organizations (micro-meso-macro level). Bourdieu uses the term of religious power as a religion capital; because he writes,</w:t>
      </w:r>
    </w:p>
    <w:p w:rsidR="00FF7F94" w:rsidRDefault="000F0498">
      <w:pPr>
        <w:spacing w:after="0" w:line="240" w:lineRule="auto"/>
        <w:ind w:left="567" w:righ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Depends on the mater</w:t>
      </w:r>
      <w:r>
        <w:rPr>
          <w:rFonts w:ascii="Times New Roman" w:eastAsia="Times New Roman" w:hAnsi="Times New Roman" w:cs="Times New Roman"/>
          <w:color w:val="000000"/>
          <w:sz w:val="24"/>
          <w:szCs w:val="24"/>
        </w:rPr>
        <w:t>ial and symbolic force of groups and classes the claimants can mobilize by offering them goods and services that satisfy their religious interests (Bourdieu, 1991: 22)</w:t>
      </w:r>
    </w:p>
    <w:p w:rsidR="00FF7F94" w:rsidRDefault="00FF7F94">
      <w:pPr>
        <w:spacing w:after="0" w:line="480" w:lineRule="auto"/>
        <w:jc w:val="both"/>
        <w:rPr>
          <w:rFonts w:ascii="Times New Roman" w:eastAsia="Times New Roman" w:hAnsi="Times New Roman" w:cs="Times New Roman"/>
          <w:color w:val="000000"/>
          <w:sz w:val="24"/>
          <w:szCs w:val="24"/>
        </w:rPr>
      </w:pPr>
    </w:p>
    <w:p w:rsidR="00FF7F94" w:rsidRDefault="000F0498">
      <w:pPr>
        <w:spacing w:after="0" w:line="480" w:lineRule="auto"/>
        <w:jc w:val="both"/>
        <w:rPr>
          <w:ins w:id="61" w:author="erhanaydin.phd@gmail.com" w:date="2018-04-18T23:38:00Z"/>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Bourdieu evaluates three major theories of religion which is premised by Durkheim, Webe</w:t>
      </w:r>
      <w:r>
        <w:rPr>
          <w:rFonts w:ascii="Times New Roman" w:eastAsia="Times New Roman" w:hAnsi="Times New Roman" w:cs="Times New Roman"/>
          <w:color w:val="000000"/>
          <w:sz w:val="24"/>
          <w:szCs w:val="24"/>
        </w:rPr>
        <w:t>r and Marx. Based on the Durkheim’s Elementary Forms of The Religious Life, Bourdieu mentions sociology of religion must be taken into consideration as a dimension of sociological knowledge. As such, religion can be understood as an instrument which provid</w:t>
      </w:r>
      <w:r>
        <w:rPr>
          <w:rFonts w:ascii="Times New Roman" w:eastAsia="Times New Roman" w:hAnsi="Times New Roman" w:cs="Times New Roman"/>
          <w:color w:val="000000"/>
          <w:sz w:val="24"/>
          <w:szCs w:val="24"/>
        </w:rPr>
        <w:t>es communication and knowledge (</w:t>
      </w:r>
      <w:proofErr w:type="spellStart"/>
      <w:r>
        <w:rPr>
          <w:rFonts w:ascii="Times New Roman" w:eastAsia="Times New Roman" w:hAnsi="Times New Roman" w:cs="Times New Roman"/>
          <w:color w:val="000000"/>
          <w:sz w:val="24"/>
          <w:szCs w:val="24"/>
        </w:rPr>
        <w:t>Dianteill</w:t>
      </w:r>
      <w:proofErr w:type="spellEnd"/>
      <w:r>
        <w:rPr>
          <w:rFonts w:ascii="Times New Roman" w:eastAsia="Times New Roman" w:hAnsi="Times New Roman" w:cs="Times New Roman"/>
          <w:color w:val="000000"/>
          <w:sz w:val="24"/>
          <w:szCs w:val="24"/>
        </w:rPr>
        <w:t>, 2003). According to Bourdieu (1990-stanford), Weber introduces political economics of religion, so this brings opportunity for Bourdieu to create the concepts of religious and cultural capital. Lastly, Bourdieu co</w:t>
      </w:r>
      <w:r>
        <w:rPr>
          <w:rFonts w:ascii="Times New Roman" w:eastAsia="Times New Roman" w:hAnsi="Times New Roman" w:cs="Times New Roman"/>
          <w:color w:val="000000"/>
          <w:sz w:val="24"/>
          <w:szCs w:val="24"/>
        </w:rPr>
        <w:t>nsiders Marx’s notion of ideology. This ideology includes following: “religion assumes a political function of conserving social order” (</w:t>
      </w:r>
      <w:proofErr w:type="spellStart"/>
      <w:r>
        <w:rPr>
          <w:rFonts w:ascii="Times New Roman" w:eastAsia="Times New Roman" w:hAnsi="Times New Roman" w:cs="Times New Roman"/>
          <w:color w:val="000000"/>
          <w:sz w:val="24"/>
          <w:szCs w:val="24"/>
        </w:rPr>
        <w:t>Dianteill</w:t>
      </w:r>
      <w:proofErr w:type="spellEnd"/>
      <w:r>
        <w:rPr>
          <w:rFonts w:ascii="Times New Roman" w:eastAsia="Times New Roman" w:hAnsi="Times New Roman" w:cs="Times New Roman"/>
          <w:color w:val="000000"/>
          <w:sz w:val="24"/>
          <w:szCs w:val="24"/>
        </w:rPr>
        <w:t xml:space="preserve">, 2003: 532). Based on the Rey (2007) interpretation, for Bourdieu, God is socially constructed illusion, and </w:t>
      </w:r>
      <w:r>
        <w:rPr>
          <w:rFonts w:ascii="Times New Roman" w:eastAsia="Times New Roman" w:hAnsi="Times New Roman" w:cs="Times New Roman"/>
          <w:color w:val="000000"/>
          <w:sz w:val="24"/>
          <w:szCs w:val="24"/>
        </w:rPr>
        <w:t>religion creates an understanding which considers individuals as sanctified humans in order to provide social domination in terms of intervening life order (</w:t>
      </w:r>
      <w:proofErr w:type="spellStart"/>
      <w:r>
        <w:rPr>
          <w:rFonts w:ascii="Times New Roman" w:eastAsia="Times New Roman" w:hAnsi="Times New Roman" w:cs="Times New Roman"/>
          <w:color w:val="000000"/>
          <w:sz w:val="24"/>
          <w:szCs w:val="24"/>
        </w:rPr>
        <w:t>Gozaydin</w:t>
      </w:r>
      <w:proofErr w:type="spellEnd"/>
      <w:r>
        <w:rPr>
          <w:rFonts w:ascii="Times New Roman" w:eastAsia="Times New Roman" w:hAnsi="Times New Roman" w:cs="Times New Roman"/>
          <w:color w:val="000000"/>
          <w:sz w:val="24"/>
          <w:szCs w:val="24"/>
        </w:rPr>
        <w:t>, 2014). To summarise, Bourdieu uses religion as a metaphor when he creates his studies. Co</w:t>
      </w:r>
      <w:r>
        <w:rPr>
          <w:rFonts w:ascii="Times New Roman" w:eastAsia="Times New Roman" w:hAnsi="Times New Roman" w:cs="Times New Roman"/>
          <w:color w:val="000000"/>
          <w:sz w:val="24"/>
          <w:szCs w:val="24"/>
        </w:rPr>
        <w:t xml:space="preserve">nsideration of field, habitus and capital with this metaphor provides a different aspect for religious minorities. Within the </w:t>
      </w:r>
      <w:proofErr w:type="spellStart"/>
      <w:r>
        <w:rPr>
          <w:rFonts w:ascii="Times New Roman" w:eastAsia="Times New Roman" w:hAnsi="Times New Roman" w:cs="Times New Roman"/>
          <w:color w:val="000000"/>
          <w:sz w:val="24"/>
          <w:szCs w:val="24"/>
        </w:rPr>
        <w:t>Bourdieuan</w:t>
      </w:r>
      <w:proofErr w:type="spellEnd"/>
      <w:r>
        <w:rPr>
          <w:rFonts w:ascii="Times New Roman" w:eastAsia="Times New Roman" w:hAnsi="Times New Roman" w:cs="Times New Roman"/>
          <w:color w:val="000000"/>
          <w:sz w:val="24"/>
          <w:szCs w:val="24"/>
        </w:rPr>
        <w:t xml:space="preserve"> Perspective, in order to have a broad discussion and explore more detailed knowledge on agency of religious minorities,</w:t>
      </w:r>
      <w:r>
        <w:rPr>
          <w:rFonts w:ascii="Times New Roman" w:eastAsia="Times New Roman" w:hAnsi="Times New Roman" w:cs="Times New Roman"/>
          <w:color w:val="000000"/>
          <w:sz w:val="24"/>
          <w:szCs w:val="24"/>
        </w:rPr>
        <w:t xml:space="preserve"> in the next section, before presenting our empirical evidence, we briefly introduce the Turkish context regarding religion with using an historical perspective.   </w:t>
      </w:r>
    </w:p>
    <w:p w:rsidR="00FF7F94" w:rsidRPr="00FF7F94" w:rsidRDefault="000F0498">
      <w:pPr>
        <w:spacing w:after="0" w:line="480" w:lineRule="auto"/>
        <w:jc w:val="both"/>
        <w:rPr>
          <w:rFonts w:ascii="Times New Roman" w:eastAsia="Times New Roman" w:hAnsi="Times New Roman" w:cs="Times New Roman"/>
          <w:b/>
          <w:color w:val="FF0000"/>
          <w:sz w:val="24"/>
          <w:szCs w:val="24"/>
          <w:rPrChange w:id="62" w:author="erhanaydin.phd@gmail.com" w:date="2018-04-18T23:39:00Z">
            <w:rPr>
              <w:rFonts w:ascii="Times New Roman" w:eastAsia="Times New Roman" w:hAnsi="Times New Roman" w:cs="Times New Roman"/>
              <w:color w:val="FF0000"/>
              <w:sz w:val="24"/>
              <w:szCs w:val="24"/>
            </w:rPr>
          </w:rPrChange>
        </w:rPr>
      </w:pPr>
      <w:ins w:id="63" w:author="erhanaydin.phd@gmail.com" w:date="2018-04-18T23:38:00Z">
        <w:r>
          <w:rPr>
            <w:rFonts w:ascii="Times New Roman" w:eastAsia="Times New Roman" w:hAnsi="Times New Roman" w:cs="Times New Roman"/>
            <w:b/>
            <w:color w:val="000000"/>
            <w:sz w:val="24"/>
            <w:szCs w:val="24"/>
          </w:rPr>
          <w:lastRenderedPageBreak/>
          <w:t xml:space="preserve">Conceptualising </w:t>
        </w:r>
        <w:r>
          <w:rPr>
            <w:rFonts w:ascii="Times New Roman" w:eastAsia="Times New Roman" w:hAnsi="Times New Roman" w:cs="Times New Roman"/>
            <w:b/>
            <w:color w:val="000000"/>
            <w:sz w:val="24"/>
            <w:szCs w:val="24"/>
            <w:rPrChange w:id="64" w:author="erhanaydin.phd@gmail.com" w:date="2018-04-18T23:39:00Z">
              <w:rPr>
                <w:rFonts w:ascii="Times New Roman" w:eastAsia="Times New Roman" w:hAnsi="Times New Roman" w:cs="Times New Roman"/>
                <w:color w:val="000000"/>
                <w:sz w:val="24"/>
                <w:szCs w:val="24"/>
              </w:rPr>
            </w:rPrChange>
          </w:rPr>
          <w:t xml:space="preserve">Workplace </w:t>
        </w:r>
        <w:r>
          <w:rPr>
            <w:rFonts w:ascii="Times New Roman" w:eastAsia="Times New Roman" w:hAnsi="Times New Roman" w:cs="Times New Roman"/>
            <w:b/>
            <w:color w:val="000000"/>
            <w:sz w:val="24"/>
            <w:szCs w:val="24"/>
          </w:rPr>
          <w:t>Discrimination and Religion</w:t>
        </w:r>
      </w:ins>
    </w:p>
    <w:p w:rsidR="00FF7F94" w:rsidRDefault="000F0498">
      <w:pPr>
        <w:spacing w:line="480" w:lineRule="auto"/>
        <w:jc w:val="both"/>
        <w:rPr>
          <w:ins w:id="65" w:author="Jawad Syed" w:date="2019-04-30T15:04:00Z"/>
          <w:rFonts w:ascii="Times New Roman" w:eastAsia="Times New Roman" w:hAnsi="Times New Roman" w:cs="Times New Roman"/>
          <w:color w:val="000000"/>
          <w:sz w:val="24"/>
          <w:szCs w:val="24"/>
        </w:rPr>
      </w:pPr>
      <w:ins w:id="66" w:author="erhanaydin.phd@gmail.com" w:date="2018-07-13T14:17:00Z">
        <w:r>
          <w:rPr>
            <w:rFonts w:ascii="Times New Roman" w:eastAsia="Times New Roman" w:hAnsi="Times New Roman" w:cs="Times New Roman"/>
            <w:color w:val="000000"/>
            <w:sz w:val="24"/>
            <w:szCs w:val="24"/>
          </w:rPr>
          <w:t xml:space="preserve">Based on the United Nations’ International </w:t>
        </w:r>
        <w:proofErr w:type="spellStart"/>
        <w:r>
          <w:rPr>
            <w:rFonts w:ascii="Times New Roman" w:eastAsia="Times New Roman" w:hAnsi="Times New Roman" w:cs="Times New Roman"/>
            <w:color w:val="000000"/>
            <w:sz w:val="24"/>
            <w:szCs w:val="24"/>
          </w:rPr>
          <w:t>Labor</w:t>
        </w:r>
        <w:proofErr w:type="spellEnd"/>
        <w:r>
          <w:rPr>
            <w:rFonts w:ascii="Times New Roman" w:eastAsia="Times New Roman" w:hAnsi="Times New Roman" w:cs="Times New Roman"/>
            <w:color w:val="000000"/>
            <w:sz w:val="24"/>
            <w:szCs w:val="24"/>
          </w:rPr>
          <w:t xml:space="preserve"> Organisation (2015), workplace discrimination has been defined as “any distinction, exclusion or preference made on the basis of race, colour, sex, religion, political opinion, national extraction or social </w:t>
        </w:r>
        <w:r>
          <w:rPr>
            <w:rFonts w:ascii="Times New Roman" w:eastAsia="Times New Roman" w:hAnsi="Times New Roman" w:cs="Times New Roman"/>
            <w:color w:val="000000"/>
            <w:sz w:val="24"/>
            <w:szCs w:val="24"/>
          </w:rPr>
          <w:t>origin, which has the effect of nullifying or impairing equality of opportunity or treatment in employment or occupation.” The literature demonstrates that the definition of UN-ILO is limited to visible discrimination instead of adopting a broader conceptu</w:t>
        </w:r>
        <w:r>
          <w:rPr>
            <w:rFonts w:ascii="Times New Roman" w:eastAsia="Times New Roman" w:hAnsi="Times New Roman" w:cs="Times New Roman"/>
            <w:color w:val="000000"/>
            <w:sz w:val="24"/>
            <w:szCs w:val="24"/>
          </w:rPr>
          <w:t xml:space="preserve">alisation of workplace discrimination that includes other types of discrimination such as subtle, interpersonal discrimination and microaggressions (Shen and Dhanani, 2015; </w:t>
        </w:r>
        <w:r>
          <w:rPr>
            <w:rFonts w:ascii="Times New Roman" w:eastAsia="Times New Roman" w:hAnsi="Times New Roman" w:cs="Times New Roman"/>
            <w:b/>
            <w:color w:val="000000"/>
            <w:sz w:val="24"/>
            <w:szCs w:val="24"/>
            <w:rPrChange w:id="67" w:author="erhanaydin.phd@gmail.com" w:date="2018-07-13T14:47:00Z">
              <w:rPr>
                <w:rFonts w:ascii="Times New Roman" w:eastAsia="Times New Roman" w:hAnsi="Times New Roman" w:cs="Times New Roman"/>
                <w:color w:val="000000"/>
                <w:sz w:val="24"/>
                <w:szCs w:val="24"/>
              </w:rPr>
            </w:rPrChange>
          </w:rPr>
          <w:t>Cheung et al., 2016</w:t>
        </w:r>
        <w:r>
          <w:rPr>
            <w:rFonts w:ascii="Times New Roman" w:eastAsia="Times New Roman" w:hAnsi="Times New Roman" w:cs="Times New Roman"/>
            <w:color w:val="000000"/>
            <w:sz w:val="24"/>
            <w:szCs w:val="24"/>
          </w:rPr>
          <w:t>). Also, the definition does not focus on social identity charac</w:t>
        </w:r>
        <w:r>
          <w:rPr>
            <w:rFonts w:ascii="Times New Roman" w:eastAsia="Times New Roman" w:hAnsi="Times New Roman" w:cs="Times New Roman"/>
            <w:color w:val="000000"/>
            <w:sz w:val="24"/>
            <w:szCs w:val="24"/>
          </w:rPr>
          <w:t xml:space="preserve">teristics. For this reason, our research considers workplace discrimination in conjunction with both the inside and the outside of the organisations. </w:t>
        </w:r>
      </w:ins>
    </w:p>
    <w:p w:rsidR="00FF7F94" w:rsidRDefault="00FF7F94">
      <w:pPr>
        <w:spacing w:line="480" w:lineRule="auto"/>
        <w:jc w:val="both"/>
        <w:rPr>
          <w:ins w:id="68" w:author="Jawad Syed" w:date="2019-04-30T15:04:00Z"/>
          <w:rFonts w:ascii="Times New Roman" w:eastAsia="Times New Roman" w:hAnsi="Times New Roman" w:cs="Times New Roman"/>
          <w:color w:val="000000"/>
          <w:sz w:val="24"/>
          <w:szCs w:val="24"/>
        </w:rPr>
      </w:pPr>
    </w:p>
    <w:p w:rsidR="00FF7F94" w:rsidRDefault="00FF7F94">
      <w:pPr>
        <w:spacing w:before="240" w:after="240" w:line="480" w:lineRule="auto"/>
        <w:ind w:right="454"/>
        <w:jc w:val="both"/>
        <w:rPr>
          <w:ins w:id="69" w:author="Jawad Syed" w:date="2019-04-30T15:04:00Z"/>
          <w:rFonts w:ascii="Times New Roman" w:eastAsia="Times New Roman" w:hAnsi="Times New Roman" w:cs="Times New Roman"/>
          <w:color w:val="000000"/>
          <w:sz w:val="24"/>
          <w:szCs w:val="24"/>
        </w:rPr>
      </w:pPr>
    </w:p>
    <w:p w:rsidR="00FF7F94" w:rsidRDefault="000F0498">
      <w:pPr>
        <w:spacing w:before="240" w:after="240" w:line="480" w:lineRule="auto"/>
        <w:ind w:right="454"/>
        <w:jc w:val="both"/>
        <w:rPr>
          <w:ins w:id="70" w:author="Jawad Syed" w:date="2019-04-30T15:04:00Z"/>
          <w:rFonts w:ascii="Times New Roman" w:eastAsia="Times New Roman" w:hAnsi="Times New Roman" w:cs="Times New Roman"/>
          <w:color w:val="000000"/>
          <w:sz w:val="24"/>
          <w:szCs w:val="24"/>
        </w:rPr>
      </w:pPr>
      <w:ins w:id="71" w:author="Jawad Syed" w:date="2019-04-30T15:04:00Z">
        <w:r>
          <w:rPr>
            <w:rFonts w:ascii="Times New Roman" w:eastAsia="Times New Roman" w:hAnsi="Times New Roman" w:cs="Times New Roman"/>
            <w:color w:val="000000"/>
            <w:sz w:val="24"/>
            <w:szCs w:val="24"/>
          </w:rPr>
          <w:t>History of intra-Islam differences and the genesis of Muslim minority persecution</w:t>
        </w:r>
      </w:ins>
    </w:p>
    <w:p w:rsidR="00FF7F94" w:rsidRDefault="000F0498">
      <w:pPr>
        <w:spacing w:before="240" w:after="240" w:line="480" w:lineRule="auto"/>
        <w:ind w:right="454"/>
        <w:jc w:val="both"/>
        <w:rPr>
          <w:ins w:id="72" w:author="Jawad Syed" w:date="2019-04-30T15:04:00Z"/>
          <w:rFonts w:ascii="Times New Roman" w:eastAsia="Times New Roman" w:hAnsi="Times New Roman" w:cs="Times New Roman"/>
          <w:color w:val="000000"/>
          <w:sz w:val="24"/>
          <w:szCs w:val="24"/>
        </w:rPr>
      </w:pPr>
      <w:ins w:id="73" w:author="Jawad Syed" w:date="2019-04-30T15:04:00Z">
        <w:r>
          <w:rPr>
            <w:rFonts w:ascii="Times New Roman" w:eastAsia="Times New Roman" w:hAnsi="Times New Roman" w:cs="Times New Roman"/>
            <w:color w:val="000000"/>
            <w:sz w:val="24"/>
            <w:szCs w:val="24"/>
          </w:rPr>
          <w:t>Turner (2002) notes t</w:t>
        </w:r>
        <w:r>
          <w:rPr>
            <w:rFonts w:ascii="Times New Roman" w:eastAsia="Times New Roman" w:hAnsi="Times New Roman" w:cs="Times New Roman"/>
            <w:color w:val="000000"/>
            <w:sz w:val="24"/>
            <w:szCs w:val="24"/>
          </w:rPr>
          <w:t>hat mainstream Western commentaries on Islam typically fail to consider the heterogeneity of contemporary Islamic belief. They ignore that recent resurgence of Islamic radicalism has been challenged by several liberal intellectuals in Islam (Othman, 1999),</w:t>
        </w:r>
        <w:r>
          <w:rPr>
            <w:rFonts w:ascii="Times New Roman" w:eastAsia="Times New Roman" w:hAnsi="Times New Roman" w:cs="Times New Roman"/>
            <w:color w:val="000000"/>
            <w:sz w:val="24"/>
            <w:szCs w:val="24"/>
          </w:rPr>
          <w:t xml:space="preserve"> and that not Islamic sects subscribe to post-9/11 radicalism. Indeed, there are different sects within Islam where each follows different interpretation and sharia (Nasr, 2007).</w:t>
        </w:r>
      </w:ins>
    </w:p>
    <w:p w:rsidR="00FF7F94" w:rsidRDefault="000F0498">
      <w:pPr>
        <w:spacing w:before="240" w:after="240" w:line="480" w:lineRule="auto"/>
        <w:ind w:right="454"/>
        <w:jc w:val="both"/>
        <w:rPr>
          <w:ins w:id="74" w:author="Jawad Syed" w:date="2019-04-30T15:04:00Z"/>
          <w:rFonts w:ascii="Times New Roman" w:eastAsia="Times New Roman" w:hAnsi="Times New Roman" w:cs="Times New Roman"/>
          <w:color w:val="000000"/>
          <w:sz w:val="24"/>
          <w:szCs w:val="24"/>
        </w:rPr>
      </w:pPr>
      <w:ins w:id="75" w:author="Jawad Syed" w:date="2019-04-30T15:04:00Z">
        <w:r>
          <w:rPr>
            <w:rFonts w:ascii="Times New Roman" w:eastAsia="Times New Roman" w:hAnsi="Times New Roman" w:cs="Times New Roman"/>
            <w:color w:val="000000"/>
            <w:sz w:val="24"/>
            <w:szCs w:val="24"/>
          </w:rPr>
          <w:t>Shia Islam (also known as Shiite Islam) is the second largest branch of Islam</w:t>
        </w:r>
        <w:r>
          <w:rPr>
            <w:rFonts w:ascii="Times New Roman" w:eastAsia="Times New Roman" w:hAnsi="Times New Roman" w:cs="Times New Roman"/>
            <w:color w:val="000000"/>
            <w:sz w:val="24"/>
            <w:szCs w:val="24"/>
          </w:rPr>
          <w:t xml:space="preserve">, after Sunnism. The demographic breakdown between the two denominations is difficult to assess but Shias are generally estimated to constitute between 10 and 15 per cent of the </w:t>
        </w:r>
        <w:r>
          <w:rPr>
            <w:rFonts w:ascii="Times New Roman" w:eastAsia="Times New Roman" w:hAnsi="Times New Roman" w:cs="Times New Roman"/>
            <w:color w:val="000000"/>
            <w:sz w:val="24"/>
            <w:szCs w:val="24"/>
          </w:rPr>
          <w:lastRenderedPageBreak/>
          <w:t>world’s Muslim population (1.59 billion). According to Pew (2009), there are b</w:t>
        </w:r>
        <w:r>
          <w:rPr>
            <w:rFonts w:ascii="Times New Roman" w:eastAsia="Times New Roman" w:hAnsi="Times New Roman" w:cs="Times New Roman"/>
            <w:color w:val="000000"/>
            <w:sz w:val="24"/>
            <w:szCs w:val="24"/>
          </w:rPr>
          <w:t>etween 154 million and 200 million Shia Muslims in the world today. Most Shias (between 68% and 80% of their global population) live in four countries: Iran, Pakistan, India and Iraq. Iran has 66 million to 70 million Shias; Iraq, India and Pakistan each a</w:t>
        </w:r>
        <w:r>
          <w:rPr>
            <w:rFonts w:ascii="Times New Roman" w:eastAsia="Times New Roman" w:hAnsi="Times New Roman" w:cs="Times New Roman"/>
            <w:color w:val="000000"/>
            <w:sz w:val="24"/>
            <w:szCs w:val="24"/>
          </w:rPr>
          <w:t>re home to at least 16 million Shias. In four countries - Iran, Azerbaijan, Bahrain and Iraq - Shia Muslims make up a majority of the total population, whereas in Yemen they represent 45-50% of the population and in Lebanon they constitute the largest fait</w:t>
        </w:r>
        <w:r>
          <w:rPr>
            <w:rFonts w:ascii="Times New Roman" w:eastAsia="Times New Roman" w:hAnsi="Times New Roman" w:cs="Times New Roman"/>
            <w:color w:val="000000"/>
            <w:sz w:val="24"/>
            <w:szCs w:val="24"/>
          </w:rPr>
          <w:t>h group (Pew, 2009). Shias are a sizable minority in Turkey (</w:t>
        </w:r>
        <w:proofErr w:type="spellStart"/>
        <w:r>
          <w:rPr>
            <w:rFonts w:ascii="Times New Roman" w:eastAsia="Times New Roman" w:hAnsi="Times New Roman" w:cs="Times New Roman"/>
            <w:color w:val="000000"/>
            <w:sz w:val="24"/>
            <w:szCs w:val="24"/>
          </w:rPr>
          <w:t>Alevis</w:t>
        </w:r>
        <w:proofErr w:type="spellEnd"/>
        <w:r>
          <w:rPr>
            <w:rFonts w:ascii="Times New Roman" w:eastAsia="Times New Roman" w:hAnsi="Times New Roman" w:cs="Times New Roman"/>
            <w:color w:val="000000"/>
            <w:sz w:val="24"/>
            <w:szCs w:val="24"/>
          </w:rPr>
          <w:t>), Afghanistan, Syria, Saudi Arabia, Nigeria and Tanzania.</w:t>
        </w:r>
      </w:ins>
    </w:p>
    <w:p w:rsidR="00FF7F94" w:rsidRDefault="000F0498">
      <w:pPr>
        <w:spacing w:before="240" w:after="240" w:line="480" w:lineRule="auto"/>
        <w:ind w:right="454"/>
        <w:jc w:val="both"/>
        <w:rPr>
          <w:ins w:id="76" w:author="Jawad Syed" w:date="2019-04-30T15:04:00Z"/>
          <w:rFonts w:ascii="Times New Roman" w:eastAsia="Times New Roman" w:hAnsi="Times New Roman" w:cs="Times New Roman"/>
          <w:color w:val="000000"/>
          <w:sz w:val="24"/>
          <w:szCs w:val="24"/>
        </w:rPr>
      </w:pPr>
      <w:ins w:id="77" w:author="Jawad Syed" w:date="2019-04-30T15:04:00Z">
        <w:r>
          <w:rPr>
            <w:rFonts w:ascii="Times New Roman" w:eastAsia="Times New Roman" w:hAnsi="Times New Roman" w:cs="Times New Roman"/>
            <w:color w:val="000000"/>
            <w:sz w:val="24"/>
            <w:szCs w:val="24"/>
          </w:rPr>
          <w:t xml:space="preserve">Sunnis are divided into Hanafi, </w:t>
        </w:r>
        <w:proofErr w:type="spellStart"/>
        <w:r>
          <w:rPr>
            <w:rFonts w:ascii="Times New Roman" w:eastAsia="Times New Roman" w:hAnsi="Times New Roman" w:cs="Times New Roman"/>
            <w:color w:val="000000"/>
            <w:sz w:val="24"/>
            <w:szCs w:val="24"/>
          </w:rPr>
          <w:t>Shafei</w:t>
        </w:r>
        <w:proofErr w:type="spellEnd"/>
        <w:r>
          <w:rPr>
            <w:rFonts w:ascii="Times New Roman" w:eastAsia="Times New Roman" w:hAnsi="Times New Roman" w:cs="Times New Roman"/>
            <w:color w:val="000000"/>
            <w:sz w:val="24"/>
            <w:szCs w:val="24"/>
          </w:rPr>
          <w:t xml:space="preserve">, Maliki and Hanbali schools of jurisprudence. There is also a Salafi (or ‘Wahhabi’) school </w:t>
        </w:r>
        <w:r>
          <w:rPr>
            <w:rFonts w:ascii="Times New Roman" w:eastAsia="Times New Roman" w:hAnsi="Times New Roman" w:cs="Times New Roman"/>
            <w:color w:val="000000"/>
            <w:sz w:val="24"/>
            <w:szCs w:val="24"/>
          </w:rPr>
          <w:t xml:space="preserve">that does not follow a specific school of jurisprudence. The majority of Sunnis across the world follow the Hanafi, </w:t>
        </w:r>
        <w:proofErr w:type="spellStart"/>
        <w:r>
          <w:rPr>
            <w:rFonts w:ascii="Times New Roman" w:eastAsia="Times New Roman" w:hAnsi="Times New Roman" w:cs="Times New Roman"/>
            <w:color w:val="000000"/>
            <w:sz w:val="24"/>
            <w:szCs w:val="24"/>
          </w:rPr>
          <w:t>Shafei</w:t>
        </w:r>
        <w:proofErr w:type="spellEnd"/>
        <w:r>
          <w:rPr>
            <w:rFonts w:ascii="Times New Roman" w:eastAsia="Times New Roman" w:hAnsi="Times New Roman" w:cs="Times New Roman"/>
            <w:color w:val="000000"/>
            <w:sz w:val="24"/>
            <w:szCs w:val="24"/>
          </w:rPr>
          <w:t xml:space="preserve"> and Maliki schools. </w:t>
        </w:r>
        <w:proofErr w:type="spellStart"/>
        <w:r>
          <w:rPr>
            <w:rFonts w:ascii="Times New Roman" w:eastAsia="Times New Roman" w:hAnsi="Times New Roman" w:cs="Times New Roman"/>
            <w:color w:val="000000"/>
            <w:sz w:val="24"/>
            <w:szCs w:val="24"/>
          </w:rPr>
          <w:t>Salafis</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Hanbalis</w:t>
        </w:r>
        <w:proofErr w:type="spellEnd"/>
        <w:r>
          <w:rPr>
            <w:rFonts w:ascii="Times New Roman" w:eastAsia="Times New Roman" w:hAnsi="Times New Roman" w:cs="Times New Roman"/>
            <w:color w:val="000000"/>
            <w:sz w:val="24"/>
            <w:szCs w:val="24"/>
          </w:rPr>
          <w:t xml:space="preserve"> are in majority only in Saudi Arabia and UAE but remain dominant in the Muslim world due to </w:t>
        </w:r>
        <w:r>
          <w:rPr>
            <w:rFonts w:ascii="Times New Roman" w:eastAsia="Times New Roman" w:hAnsi="Times New Roman" w:cs="Times New Roman"/>
            <w:color w:val="000000"/>
            <w:sz w:val="24"/>
            <w:szCs w:val="24"/>
          </w:rPr>
          <w:t>their active promotion of Salafi (Wahhabi) ideology, generously sponsored by the petrodollars.</w:t>
        </w:r>
      </w:ins>
    </w:p>
    <w:p w:rsidR="00FF7F94" w:rsidRDefault="000F0498">
      <w:pPr>
        <w:spacing w:before="240" w:after="0" w:line="480" w:lineRule="auto"/>
        <w:ind w:right="454"/>
        <w:jc w:val="both"/>
        <w:rPr>
          <w:ins w:id="78" w:author="Jawad Syed" w:date="2019-04-30T15:04:00Z"/>
          <w:rFonts w:ascii="Times New Roman" w:eastAsia="Times New Roman" w:hAnsi="Times New Roman" w:cs="Times New Roman"/>
          <w:color w:val="000000"/>
          <w:sz w:val="24"/>
          <w:szCs w:val="24"/>
        </w:rPr>
      </w:pPr>
      <w:ins w:id="79" w:author="Jawad Syed" w:date="2019-04-30T15:04:00Z">
        <w:r>
          <w:rPr>
            <w:rFonts w:ascii="Times New Roman" w:eastAsia="Times New Roman" w:hAnsi="Times New Roman" w:cs="Times New Roman"/>
            <w:color w:val="000000"/>
            <w:sz w:val="24"/>
            <w:szCs w:val="24"/>
          </w:rPr>
          <w:t>Most Shias belong to the Twelver sub-sect (</w:t>
        </w:r>
        <w:proofErr w:type="spellStart"/>
        <w:r>
          <w:rPr>
            <w:rFonts w:ascii="Times New Roman" w:eastAsia="Times New Roman" w:hAnsi="Times New Roman" w:cs="Times New Roman"/>
            <w:color w:val="000000"/>
            <w:sz w:val="24"/>
            <w:szCs w:val="24"/>
          </w:rPr>
          <w:t>Ithna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Asharis</w:t>
        </w:r>
        <w:proofErr w:type="spellEnd"/>
        <w:r>
          <w:rPr>
            <w:rFonts w:ascii="Times New Roman" w:eastAsia="Times New Roman" w:hAnsi="Times New Roman" w:cs="Times New Roman"/>
            <w:color w:val="000000"/>
            <w:sz w:val="24"/>
            <w:szCs w:val="24"/>
          </w:rPr>
          <w:t xml:space="preserve"> or </w:t>
        </w:r>
        <w:proofErr w:type="spellStart"/>
        <w:r>
          <w:rPr>
            <w:rFonts w:ascii="Times New Roman" w:eastAsia="Times New Roman" w:hAnsi="Times New Roman" w:cs="Times New Roman"/>
            <w:color w:val="000000"/>
            <w:sz w:val="24"/>
            <w:szCs w:val="24"/>
          </w:rPr>
          <w:t>Imamis</w:t>
        </w:r>
        <w:proofErr w:type="spellEnd"/>
        <w:r>
          <w:rPr>
            <w:rFonts w:ascii="Times New Roman" w:eastAsia="Times New Roman" w:hAnsi="Times New Roman" w:cs="Times New Roman"/>
            <w:color w:val="000000"/>
            <w:sz w:val="24"/>
            <w:szCs w:val="24"/>
          </w:rPr>
          <w:t xml:space="preserve">) and the rest are divided between Ismailis, </w:t>
        </w:r>
        <w:proofErr w:type="spellStart"/>
        <w:r>
          <w:rPr>
            <w:rFonts w:ascii="Times New Roman" w:eastAsia="Times New Roman" w:hAnsi="Times New Roman" w:cs="Times New Roman"/>
            <w:color w:val="000000"/>
            <w:sz w:val="24"/>
            <w:szCs w:val="24"/>
          </w:rPr>
          <w:t>Zaidis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Alevis</w:t>
        </w:r>
        <w:proofErr w:type="spellEnd"/>
        <w:r>
          <w:rPr>
            <w:rFonts w:ascii="Times New Roman" w:eastAsia="Times New Roman" w:hAnsi="Times New Roman" w:cs="Times New Roman"/>
            <w:color w:val="000000"/>
            <w:sz w:val="24"/>
            <w:szCs w:val="24"/>
          </w:rPr>
          <w:t xml:space="preserve"> and other groups. Sunnis are a majo</w:t>
        </w:r>
        <w:r>
          <w:rPr>
            <w:rFonts w:ascii="Times New Roman" w:eastAsia="Times New Roman" w:hAnsi="Times New Roman" w:cs="Times New Roman"/>
            <w:color w:val="000000"/>
            <w:sz w:val="24"/>
            <w:szCs w:val="24"/>
          </w:rPr>
          <w:t xml:space="preserve">rity in most Muslim communities in </w:t>
        </w:r>
        <w:r>
          <w:rPr>
            <w:rFonts w:ascii="Times New Roman" w:eastAsia="Times New Roman" w:hAnsi="Times New Roman" w:cs="Times New Roman"/>
            <w:sz w:val="24"/>
            <w:szCs w:val="24"/>
            <w:highlight w:val="white"/>
          </w:rPr>
          <w:t>Southeast</w:t>
        </w:r>
        <w:r>
          <w:rPr>
            <w:rFonts w:ascii="Times New Roman" w:eastAsia="Times New Roman" w:hAnsi="Times New Roman" w:cs="Times New Roman"/>
            <w:color w:val="000000"/>
            <w:sz w:val="24"/>
            <w:szCs w:val="24"/>
          </w:rPr>
          <w:t xml:space="preserve"> Asia, South Asia, Africa, and part of the Arab world. Shias constitute a significant percentage of the population in the Middle East including Iran, Iraq, Lebanon, Yemen, Bahrain, Saudi Arabia (Eastern Province)</w:t>
        </w:r>
        <w:r>
          <w:rPr>
            <w:rFonts w:ascii="Times New Roman" w:eastAsia="Times New Roman" w:hAnsi="Times New Roman" w:cs="Times New Roman"/>
            <w:color w:val="000000"/>
            <w:sz w:val="24"/>
            <w:szCs w:val="24"/>
          </w:rPr>
          <w:t xml:space="preserve"> and Kuwait.</w:t>
        </w:r>
      </w:ins>
    </w:p>
    <w:p w:rsidR="00FF7F94" w:rsidRDefault="000F0498">
      <w:pPr>
        <w:spacing w:before="240" w:after="0" w:line="480" w:lineRule="auto"/>
        <w:ind w:right="454"/>
        <w:jc w:val="both"/>
        <w:rPr>
          <w:ins w:id="80" w:author="Jawad Syed" w:date="2019-04-30T15:04:00Z"/>
          <w:rFonts w:ascii="Times New Roman" w:eastAsia="Times New Roman" w:hAnsi="Times New Roman" w:cs="Times New Roman"/>
          <w:color w:val="000000"/>
          <w:sz w:val="24"/>
          <w:szCs w:val="24"/>
        </w:rPr>
      </w:pPr>
      <w:ins w:id="81" w:author="Jawad Syed" w:date="2019-04-30T15:04:00Z">
        <w:r>
          <w:rPr>
            <w:rFonts w:ascii="Times New Roman" w:eastAsia="Times New Roman" w:hAnsi="Times New Roman" w:cs="Times New Roman"/>
            <w:color w:val="000000"/>
            <w:sz w:val="24"/>
            <w:szCs w:val="24"/>
          </w:rPr>
          <w:t xml:space="preserve">Although both Sunni and Shia share their belief in the Oneness of God, the Quran and the finality of the Prophet Muhammad, and both </w:t>
        </w:r>
        <w:proofErr w:type="gramStart"/>
        <w:r>
          <w:rPr>
            <w:rFonts w:ascii="Times New Roman" w:eastAsia="Times New Roman" w:hAnsi="Times New Roman" w:cs="Times New Roman"/>
            <w:color w:val="000000"/>
            <w:sz w:val="24"/>
            <w:szCs w:val="24"/>
          </w:rPr>
          <w:t>sects</w:t>
        </w:r>
        <w:proofErr w:type="gramEnd"/>
        <w:r>
          <w:rPr>
            <w:rFonts w:ascii="Times New Roman" w:eastAsia="Times New Roman" w:hAnsi="Times New Roman" w:cs="Times New Roman"/>
            <w:color w:val="000000"/>
            <w:sz w:val="24"/>
            <w:szCs w:val="24"/>
          </w:rPr>
          <w:t xml:space="preserve"> practice five prayers a day and fasting in Ramadan, there are some difference in religious practice and c</w:t>
        </w:r>
        <w:r>
          <w:rPr>
            <w:rFonts w:ascii="Times New Roman" w:eastAsia="Times New Roman" w:hAnsi="Times New Roman" w:cs="Times New Roman"/>
            <w:color w:val="000000"/>
            <w:sz w:val="24"/>
            <w:szCs w:val="24"/>
          </w:rPr>
          <w:t xml:space="preserve">ustoms, often related to jurisprudence.  </w:t>
        </w:r>
      </w:ins>
    </w:p>
    <w:p w:rsidR="00FF7F94" w:rsidRDefault="000F0498">
      <w:pPr>
        <w:spacing w:before="240" w:after="0" w:line="480" w:lineRule="auto"/>
        <w:ind w:right="454"/>
        <w:jc w:val="both"/>
        <w:rPr>
          <w:ins w:id="82" w:author="Jawad Syed" w:date="2019-04-30T15:04:00Z"/>
          <w:rFonts w:ascii="Times New Roman" w:eastAsia="Times New Roman" w:hAnsi="Times New Roman" w:cs="Times New Roman"/>
          <w:color w:val="000000"/>
          <w:sz w:val="24"/>
          <w:szCs w:val="24"/>
        </w:rPr>
      </w:pPr>
      <w:ins w:id="83" w:author="Jawad Syed" w:date="2019-04-30T15:04:00Z">
        <w:r>
          <w:rPr>
            <w:rFonts w:ascii="Times New Roman" w:eastAsia="Times New Roman" w:hAnsi="Times New Roman" w:cs="Times New Roman"/>
            <w:color w:val="000000"/>
            <w:sz w:val="24"/>
            <w:szCs w:val="24"/>
          </w:rPr>
          <w:lastRenderedPageBreak/>
          <w:t>The historical background of the Sunni–Shia split lies in the schism that occurred when the Prophet Muhammad died in the year 632, leading to a dispute over succession to the Prophet as a caliph of the Islamic comm</w:t>
        </w:r>
        <w:r>
          <w:rPr>
            <w:rFonts w:ascii="Times New Roman" w:eastAsia="Times New Roman" w:hAnsi="Times New Roman" w:cs="Times New Roman"/>
            <w:color w:val="000000"/>
            <w:sz w:val="24"/>
            <w:szCs w:val="24"/>
          </w:rPr>
          <w:t xml:space="preserve">unity. The dispute became further pronounced when </w:t>
        </w:r>
        <w:proofErr w:type="spellStart"/>
        <w:r>
          <w:rPr>
            <w:rFonts w:ascii="Times New Roman" w:eastAsia="Times New Roman" w:hAnsi="Times New Roman" w:cs="Times New Roman"/>
            <w:color w:val="000000"/>
            <w:sz w:val="24"/>
            <w:szCs w:val="24"/>
          </w:rPr>
          <w:t>Muawiya</w:t>
        </w:r>
        <w:proofErr w:type="spellEnd"/>
        <w:r>
          <w:rPr>
            <w:rFonts w:ascii="Times New Roman" w:eastAsia="Times New Roman" w:hAnsi="Times New Roman" w:cs="Times New Roman"/>
            <w:color w:val="000000"/>
            <w:sz w:val="24"/>
            <w:szCs w:val="24"/>
          </w:rPr>
          <w:t>, a governor of Syrian province waged a war against Ali (Sunni Muslims’ fourth Caliph and Shia Muslims’ first Imam).</w:t>
        </w:r>
      </w:ins>
    </w:p>
    <w:p w:rsidR="00FF7F94" w:rsidRDefault="000F0498">
      <w:pPr>
        <w:spacing w:before="240" w:after="240" w:line="480" w:lineRule="auto"/>
        <w:ind w:right="454"/>
        <w:jc w:val="both"/>
        <w:rPr>
          <w:ins w:id="84" w:author="Jawad Syed" w:date="2019-04-30T15:04:00Z"/>
          <w:rFonts w:ascii="Times New Roman" w:eastAsia="Times New Roman" w:hAnsi="Times New Roman" w:cs="Times New Roman"/>
          <w:color w:val="000000"/>
          <w:sz w:val="24"/>
          <w:szCs w:val="24"/>
        </w:rPr>
      </w:pPr>
      <w:ins w:id="85" w:author="Jawad Syed" w:date="2019-04-30T15:04:00Z">
        <w:r>
          <w:rPr>
            <w:rFonts w:ascii="Times New Roman" w:eastAsia="Times New Roman" w:hAnsi="Times New Roman" w:cs="Times New Roman"/>
            <w:color w:val="000000"/>
            <w:sz w:val="24"/>
            <w:szCs w:val="24"/>
          </w:rPr>
          <w:t xml:space="preserve"> </w:t>
        </w:r>
      </w:ins>
    </w:p>
    <w:p w:rsidR="00FF7F94" w:rsidRDefault="000F0498">
      <w:pPr>
        <w:spacing w:before="240" w:after="240" w:line="480" w:lineRule="auto"/>
        <w:ind w:right="454"/>
        <w:jc w:val="both"/>
        <w:rPr>
          <w:ins w:id="86" w:author="Jawad Syed" w:date="2019-04-30T15:04:00Z"/>
          <w:rFonts w:ascii="Times New Roman" w:eastAsia="Times New Roman" w:hAnsi="Times New Roman" w:cs="Times New Roman"/>
          <w:color w:val="000000"/>
          <w:sz w:val="24"/>
          <w:szCs w:val="24"/>
        </w:rPr>
      </w:pPr>
      <w:ins w:id="87" w:author="Jawad Syed" w:date="2019-04-30T15:04:00Z">
        <w:r>
          <w:rPr>
            <w:rFonts w:ascii="Times New Roman" w:eastAsia="Times New Roman" w:hAnsi="Times New Roman" w:cs="Times New Roman"/>
            <w:color w:val="000000"/>
            <w:sz w:val="24"/>
            <w:szCs w:val="24"/>
          </w:rPr>
          <w:t xml:space="preserve">In contrast to Sunni Muslims who focus on the teachings of the Prophet Muhammad </w:t>
        </w:r>
        <w:r>
          <w:rPr>
            <w:rFonts w:ascii="Times New Roman" w:eastAsia="Times New Roman" w:hAnsi="Times New Roman" w:cs="Times New Roman"/>
            <w:color w:val="000000"/>
            <w:sz w:val="24"/>
            <w:szCs w:val="24"/>
          </w:rPr>
          <w:t xml:space="preserve">and his companions (Sahaba, particularly the first four Caliphs), Shias adhere to the teachings of the Prophet and his family and descendants (who are referred to as the </w:t>
        </w:r>
        <w:proofErr w:type="spellStart"/>
        <w:r>
          <w:rPr>
            <w:rFonts w:ascii="Times New Roman" w:eastAsia="Times New Roman" w:hAnsi="Times New Roman" w:cs="Times New Roman"/>
            <w:color w:val="000000"/>
            <w:sz w:val="24"/>
            <w:szCs w:val="24"/>
          </w:rPr>
          <w:t>Ahl</w:t>
        </w:r>
        <w:proofErr w:type="spellEnd"/>
        <w:r>
          <w:rPr>
            <w:rFonts w:ascii="Times New Roman" w:eastAsia="Times New Roman" w:hAnsi="Times New Roman" w:cs="Times New Roman"/>
            <w:color w:val="000000"/>
            <w:sz w:val="24"/>
            <w:szCs w:val="24"/>
          </w:rPr>
          <w:t xml:space="preserve"> al-Bayt).</w:t>
        </w:r>
      </w:ins>
    </w:p>
    <w:p w:rsidR="00FF7F94" w:rsidRDefault="000F0498">
      <w:pPr>
        <w:spacing w:before="240" w:after="240" w:line="480" w:lineRule="auto"/>
        <w:ind w:right="454"/>
        <w:jc w:val="both"/>
        <w:rPr>
          <w:ins w:id="88" w:author="Jawad Syed" w:date="2019-04-30T15:04:00Z"/>
          <w:rFonts w:ascii="Times New Roman" w:eastAsia="Times New Roman" w:hAnsi="Times New Roman" w:cs="Times New Roman"/>
          <w:color w:val="000000"/>
          <w:sz w:val="24"/>
          <w:szCs w:val="24"/>
        </w:rPr>
      </w:pPr>
      <w:ins w:id="89" w:author="Jawad Syed" w:date="2019-04-30T15:04:00Z">
        <w:r>
          <w:rPr>
            <w:rFonts w:ascii="Times New Roman" w:eastAsia="Times New Roman" w:hAnsi="Times New Roman" w:cs="Times New Roman"/>
            <w:color w:val="000000"/>
            <w:sz w:val="24"/>
            <w:szCs w:val="24"/>
          </w:rPr>
          <w:t>The succession to the Prophet is one of the main contentious issues betw</w:t>
        </w:r>
        <w:r>
          <w:rPr>
            <w:rFonts w:ascii="Times New Roman" w:eastAsia="Times New Roman" w:hAnsi="Times New Roman" w:cs="Times New Roman"/>
            <w:color w:val="000000"/>
            <w:sz w:val="24"/>
            <w:szCs w:val="24"/>
          </w:rPr>
          <w:t>een Sunnis and Shias. Shias hold particularly critical views about those companions of the Prophet who in their view, violated Ali’s right to succeed the Prophet or fought with him and other members of the Prophet’s family. In contrast, most Sunnis treat a</w:t>
        </w:r>
        <w:r>
          <w:rPr>
            <w:rFonts w:ascii="Times New Roman" w:eastAsia="Times New Roman" w:hAnsi="Times New Roman" w:cs="Times New Roman"/>
            <w:color w:val="000000"/>
            <w:sz w:val="24"/>
            <w:szCs w:val="24"/>
          </w:rPr>
          <w:t xml:space="preserve">ll companions of the Prophet worthy of respect notwithstanding their treatment of the Prophet’s family. However, Sunnis’ views on the Umayyad Caliph Yazid (son of </w:t>
        </w:r>
        <w:proofErr w:type="spellStart"/>
        <w:r>
          <w:rPr>
            <w:rFonts w:ascii="Times New Roman" w:eastAsia="Times New Roman" w:hAnsi="Times New Roman" w:cs="Times New Roman"/>
            <w:color w:val="000000"/>
            <w:sz w:val="24"/>
            <w:szCs w:val="24"/>
          </w:rPr>
          <w:t>Muawiya</w:t>
        </w:r>
        <w:proofErr w:type="spellEnd"/>
        <w:r>
          <w:rPr>
            <w:rFonts w:ascii="Times New Roman" w:eastAsia="Times New Roman" w:hAnsi="Times New Roman" w:cs="Times New Roman"/>
            <w:color w:val="000000"/>
            <w:sz w:val="24"/>
            <w:szCs w:val="24"/>
          </w:rPr>
          <w:t>) whose forces slaughtered Prophet Muhammad’s grandson Imam Hussein in 680 AD are divi</w:t>
        </w:r>
        <w:r>
          <w:rPr>
            <w:rFonts w:ascii="Times New Roman" w:eastAsia="Times New Roman" w:hAnsi="Times New Roman" w:cs="Times New Roman"/>
            <w:color w:val="000000"/>
            <w:sz w:val="24"/>
            <w:szCs w:val="24"/>
          </w:rPr>
          <w:t xml:space="preserve">ded between those (dominant majority) who out-rightly condemn Yazid and a very few hardliners within some </w:t>
        </w:r>
        <w:proofErr w:type="spellStart"/>
        <w:r>
          <w:rPr>
            <w:rFonts w:ascii="Times New Roman" w:eastAsia="Times New Roman" w:hAnsi="Times New Roman" w:cs="Times New Roman"/>
            <w:color w:val="000000"/>
            <w:sz w:val="24"/>
            <w:szCs w:val="24"/>
          </w:rPr>
          <w:t>hardline</w:t>
        </w:r>
        <w:proofErr w:type="spellEnd"/>
        <w:r>
          <w:rPr>
            <w:rFonts w:ascii="Times New Roman" w:eastAsia="Times New Roman" w:hAnsi="Times New Roman" w:cs="Times New Roman"/>
            <w:color w:val="000000"/>
            <w:sz w:val="24"/>
            <w:szCs w:val="24"/>
          </w:rPr>
          <w:t xml:space="preserve"> Salafi/Wahhabi and Deobandi communities who consider that both Imam Hussain and Yazid were right. However, Imam Hussein remains a central and</w:t>
        </w:r>
        <w:r>
          <w:rPr>
            <w:rFonts w:ascii="Times New Roman" w:eastAsia="Times New Roman" w:hAnsi="Times New Roman" w:cs="Times New Roman"/>
            <w:color w:val="000000"/>
            <w:sz w:val="24"/>
            <w:szCs w:val="24"/>
          </w:rPr>
          <w:t xml:space="preserve"> most revered character in contemporary Shia and Sunni Sufi ideology and ritual practices of the Ashura of Muharram.</w:t>
        </w:r>
      </w:ins>
    </w:p>
    <w:p w:rsidR="00FF7F94" w:rsidRDefault="000F0498">
      <w:pPr>
        <w:spacing w:before="240" w:after="240" w:line="480" w:lineRule="auto"/>
        <w:ind w:right="454"/>
        <w:jc w:val="both"/>
        <w:rPr>
          <w:ins w:id="90" w:author="Jawad Syed" w:date="2019-04-30T15:04:00Z"/>
          <w:rFonts w:ascii="Times New Roman" w:eastAsia="Times New Roman" w:hAnsi="Times New Roman" w:cs="Times New Roman"/>
          <w:color w:val="000000"/>
          <w:sz w:val="24"/>
          <w:szCs w:val="24"/>
        </w:rPr>
      </w:pPr>
      <w:ins w:id="91" w:author="Jawad Syed" w:date="2019-04-30T15:04:00Z">
        <w:r>
          <w:rPr>
            <w:rFonts w:ascii="Times New Roman" w:eastAsia="Times New Roman" w:hAnsi="Times New Roman" w:cs="Times New Roman"/>
            <w:color w:val="000000"/>
            <w:sz w:val="24"/>
            <w:szCs w:val="24"/>
          </w:rPr>
          <w:t xml:space="preserve">After </w:t>
        </w:r>
        <w:proofErr w:type="spellStart"/>
        <w:r>
          <w:rPr>
            <w:rFonts w:ascii="Times New Roman" w:eastAsia="Times New Roman" w:hAnsi="Times New Roman" w:cs="Times New Roman"/>
            <w:color w:val="000000"/>
            <w:sz w:val="24"/>
            <w:szCs w:val="24"/>
          </w:rPr>
          <w:t>Muawiya</w:t>
        </w:r>
        <w:proofErr w:type="spellEnd"/>
        <w:r>
          <w:rPr>
            <w:rFonts w:ascii="Times New Roman" w:eastAsia="Times New Roman" w:hAnsi="Times New Roman" w:cs="Times New Roman"/>
            <w:color w:val="000000"/>
            <w:sz w:val="24"/>
            <w:szCs w:val="24"/>
          </w:rPr>
          <w:t xml:space="preserve"> took over as a caliph (661 AD) (although most Sunni Muslims do not consider </w:t>
        </w:r>
        <w:proofErr w:type="spellStart"/>
        <w:r>
          <w:rPr>
            <w:rFonts w:ascii="Times New Roman" w:eastAsia="Times New Roman" w:hAnsi="Times New Roman" w:cs="Times New Roman"/>
            <w:color w:val="000000"/>
            <w:sz w:val="24"/>
            <w:szCs w:val="24"/>
          </w:rPr>
          <w:t>Muawiya</w:t>
        </w:r>
        <w:proofErr w:type="spellEnd"/>
        <w:r>
          <w:rPr>
            <w:rFonts w:ascii="Times New Roman" w:eastAsia="Times New Roman" w:hAnsi="Times New Roman" w:cs="Times New Roman"/>
            <w:color w:val="000000"/>
            <w:sz w:val="24"/>
            <w:szCs w:val="24"/>
          </w:rPr>
          <w:t xml:space="preserve"> to be a part of the Rightly Guided Caliphs), Shia persecution became institutionalized and systematic, and continued throughout the Umayyad Caliphate (661-</w:t>
        </w:r>
        <w:r>
          <w:rPr>
            <w:rFonts w:ascii="Times New Roman" w:eastAsia="Times New Roman" w:hAnsi="Times New Roman" w:cs="Times New Roman"/>
            <w:color w:val="000000"/>
            <w:sz w:val="24"/>
            <w:szCs w:val="24"/>
          </w:rPr>
          <w:lastRenderedPageBreak/>
          <w:t>750</w:t>
        </w:r>
        <w:r>
          <w:rPr>
            <w:rFonts w:ascii="Times New Roman" w:eastAsia="Times New Roman" w:hAnsi="Times New Roman" w:cs="Times New Roman"/>
            <w:color w:val="000000"/>
            <w:sz w:val="24"/>
            <w:szCs w:val="24"/>
          </w:rPr>
          <w:t xml:space="preserve"> AD). Throughout Islamic history, Shia Muslims have been on the receiving end of autocratic Muslim caliphs and rulers. Hoyt (1975) notes that Yazid (ruled 680-683) ruled Arabia, Iraq, and Persia through a secret service of 4,000 men. “The main purpose of t</w:t>
        </w:r>
        <w:r>
          <w:rPr>
            <w:rFonts w:ascii="Times New Roman" w:eastAsia="Times New Roman" w:hAnsi="Times New Roman" w:cs="Times New Roman"/>
            <w:color w:val="000000"/>
            <w:sz w:val="24"/>
            <w:szCs w:val="24"/>
          </w:rPr>
          <w:t>hese 4,000 was to unmask the Shiites, and bring them to justice, which in this case meant death. So, while peace seems to reign in Damascus, the western half of the empire was soon bathed in blood” (Hoyt, 1975: 28-29).</w:t>
        </w:r>
      </w:ins>
    </w:p>
    <w:p w:rsidR="00FF7F94" w:rsidRDefault="000F0498">
      <w:pPr>
        <w:spacing w:before="240" w:after="240" w:line="480" w:lineRule="auto"/>
        <w:ind w:right="454"/>
        <w:jc w:val="both"/>
        <w:rPr>
          <w:ins w:id="92" w:author="Jawad Syed" w:date="2019-04-30T15:04:00Z"/>
          <w:rFonts w:ascii="Times New Roman" w:eastAsia="Times New Roman" w:hAnsi="Times New Roman" w:cs="Times New Roman"/>
          <w:color w:val="000000"/>
          <w:sz w:val="24"/>
          <w:szCs w:val="24"/>
        </w:rPr>
      </w:pPr>
      <w:ins w:id="93" w:author="Jawad Syed" w:date="2019-04-30T15:04:00Z">
        <w:r>
          <w:rPr>
            <w:rFonts w:ascii="Times New Roman" w:eastAsia="Times New Roman" w:hAnsi="Times New Roman" w:cs="Times New Roman"/>
            <w:color w:val="000000"/>
            <w:sz w:val="24"/>
            <w:szCs w:val="24"/>
          </w:rPr>
          <w:t>Shia persecution also continued durin</w:t>
        </w:r>
        <w:r>
          <w:rPr>
            <w:rFonts w:ascii="Times New Roman" w:eastAsia="Times New Roman" w:hAnsi="Times New Roman" w:cs="Times New Roman"/>
            <w:color w:val="000000"/>
            <w:sz w:val="24"/>
            <w:szCs w:val="24"/>
          </w:rPr>
          <w:t xml:space="preserve">g the Abbasid caliphate (750-1258). The Abbasid caliphs who ruled from Baghdad imprisoned and killed Shia Imams (the Prophet’s descendants) and encouraged eminent Sunni clerics or ulama to define Sunni orthodoxy and contain the appeal of Shia Islam. Shias </w:t>
        </w:r>
        <w:r>
          <w:rPr>
            <w:rFonts w:ascii="Times New Roman" w:eastAsia="Times New Roman" w:hAnsi="Times New Roman" w:cs="Times New Roman"/>
            <w:color w:val="000000"/>
            <w:sz w:val="24"/>
            <w:szCs w:val="24"/>
          </w:rPr>
          <w:t xml:space="preserve">were attacked during Ashura mourning processions of Muharram, often killed or imprisoned. Shia clerics were killed, shrines </w:t>
        </w:r>
        <w:proofErr w:type="gramStart"/>
        <w:r>
          <w:rPr>
            <w:rFonts w:ascii="Times New Roman" w:eastAsia="Times New Roman" w:hAnsi="Times New Roman" w:cs="Times New Roman"/>
            <w:color w:val="000000"/>
            <w:sz w:val="24"/>
            <w:szCs w:val="24"/>
          </w:rPr>
          <w:t>ransacked</w:t>
        </w:r>
        <w:proofErr w:type="gramEnd"/>
        <w:r>
          <w:rPr>
            <w:rFonts w:ascii="Times New Roman" w:eastAsia="Times New Roman" w:hAnsi="Times New Roman" w:cs="Times New Roman"/>
            <w:color w:val="000000"/>
            <w:sz w:val="24"/>
            <w:szCs w:val="24"/>
          </w:rPr>
          <w:t xml:space="preserve"> and homes of ordinary Shias torched. This pattern was repeated throughout the centuries. The Shias were usually treated as</w:t>
        </w:r>
        <w:r>
          <w:rPr>
            <w:rFonts w:ascii="Times New Roman" w:eastAsia="Times New Roman" w:hAnsi="Times New Roman" w:cs="Times New Roman"/>
            <w:color w:val="000000"/>
            <w:sz w:val="24"/>
            <w:szCs w:val="24"/>
          </w:rPr>
          <w:t xml:space="preserve"> the enemy within and were the first to come under suspicion if there was an internal or external threat to the ruling Sunni establishment (Nasr, 2007: 52-54).</w:t>
        </w:r>
      </w:ins>
    </w:p>
    <w:p w:rsidR="00FF7F94" w:rsidRDefault="000F0498">
      <w:pPr>
        <w:spacing w:before="240" w:after="240" w:line="480" w:lineRule="auto"/>
        <w:ind w:right="454"/>
        <w:jc w:val="both"/>
        <w:rPr>
          <w:ins w:id="94" w:author="Jawad Syed" w:date="2019-04-30T15:04:00Z"/>
          <w:rFonts w:ascii="Times New Roman" w:eastAsia="Times New Roman" w:hAnsi="Times New Roman" w:cs="Times New Roman"/>
          <w:color w:val="000000"/>
          <w:sz w:val="24"/>
          <w:szCs w:val="24"/>
        </w:rPr>
      </w:pPr>
      <w:ins w:id="95" w:author="Jawad Syed" w:date="2019-04-30T15:04:00Z">
        <w:r>
          <w:rPr>
            <w:rFonts w:ascii="Times New Roman" w:eastAsia="Times New Roman" w:hAnsi="Times New Roman" w:cs="Times New Roman"/>
            <w:color w:val="000000"/>
            <w:sz w:val="24"/>
            <w:szCs w:val="24"/>
          </w:rPr>
          <w:t xml:space="preserve"> The Shia were able to gain power through the Fatimid Caliphate (909-1171) but their power was short-lived. The next notable Shia power emerged in Iran in the shape of the Safavid rulers (1501-1736). The Safavids faced rivalry by the Ottoman Sunni Caliphs </w:t>
        </w:r>
        <w:r>
          <w:rPr>
            <w:rFonts w:ascii="Times New Roman" w:eastAsia="Times New Roman" w:hAnsi="Times New Roman" w:cs="Times New Roman"/>
            <w:color w:val="000000"/>
            <w:sz w:val="24"/>
            <w:szCs w:val="24"/>
          </w:rPr>
          <w:t xml:space="preserve">(1299-9122) who put Shias to the sword in Anatolia, Turkey. Thousands of Shias were massacred in the Ottoman Empire, including the </w:t>
        </w:r>
        <w:proofErr w:type="spellStart"/>
        <w:r>
          <w:rPr>
            <w:rFonts w:ascii="Times New Roman" w:eastAsia="Times New Roman" w:hAnsi="Times New Roman" w:cs="Times New Roman"/>
            <w:color w:val="000000"/>
            <w:sz w:val="24"/>
            <w:szCs w:val="24"/>
          </w:rPr>
          <w:t>Alevis</w:t>
        </w:r>
        <w:proofErr w:type="spellEnd"/>
        <w:r>
          <w:rPr>
            <w:rFonts w:ascii="Times New Roman" w:eastAsia="Times New Roman" w:hAnsi="Times New Roman" w:cs="Times New Roman"/>
            <w:color w:val="000000"/>
            <w:sz w:val="24"/>
            <w:szCs w:val="24"/>
          </w:rPr>
          <w:t xml:space="preserve"> in Turkey, the </w:t>
        </w:r>
        <w:proofErr w:type="spellStart"/>
        <w:r>
          <w:rPr>
            <w:rFonts w:ascii="Times New Roman" w:eastAsia="Times New Roman" w:hAnsi="Times New Roman" w:cs="Times New Roman"/>
            <w:color w:val="000000"/>
            <w:sz w:val="24"/>
            <w:szCs w:val="24"/>
          </w:rPr>
          <w:t>Alawis</w:t>
        </w:r>
        <w:proofErr w:type="spellEnd"/>
        <w:r>
          <w:rPr>
            <w:rFonts w:ascii="Times New Roman" w:eastAsia="Times New Roman" w:hAnsi="Times New Roman" w:cs="Times New Roman"/>
            <w:color w:val="000000"/>
            <w:sz w:val="24"/>
            <w:szCs w:val="24"/>
          </w:rPr>
          <w:t xml:space="preserve"> in Syria and the Shia of Lebanon (Nasr, 2007: 65-66).</w:t>
        </w:r>
      </w:ins>
    </w:p>
    <w:p w:rsidR="00FF7F94" w:rsidRDefault="000F0498">
      <w:pPr>
        <w:spacing w:before="240" w:after="240" w:line="480" w:lineRule="auto"/>
        <w:ind w:right="454"/>
        <w:jc w:val="both"/>
        <w:rPr>
          <w:ins w:id="96" w:author="Jawad Syed" w:date="2019-04-30T15:04:00Z"/>
          <w:rFonts w:ascii="Times New Roman" w:eastAsia="Times New Roman" w:hAnsi="Times New Roman" w:cs="Times New Roman"/>
          <w:color w:val="000000"/>
          <w:sz w:val="24"/>
          <w:szCs w:val="24"/>
        </w:rPr>
      </w:pPr>
      <w:ins w:id="97" w:author="Jawad Syed" w:date="2019-04-30T15:04:00Z">
        <w:r>
          <w:rPr>
            <w:rFonts w:ascii="Times New Roman" w:eastAsia="Times New Roman" w:hAnsi="Times New Roman" w:cs="Times New Roman"/>
            <w:color w:val="000000"/>
            <w:sz w:val="24"/>
            <w:szCs w:val="24"/>
          </w:rPr>
          <w:t>In the last two hundred years, major incid</w:t>
        </w:r>
        <w:r>
          <w:rPr>
            <w:rFonts w:ascii="Times New Roman" w:eastAsia="Times New Roman" w:hAnsi="Times New Roman" w:cs="Times New Roman"/>
            <w:color w:val="000000"/>
            <w:sz w:val="24"/>
            <w:szCs w:val="24"/>
          </w:rPr>
          <w:t xml:space="preserve">ents of Shia persecution and violence have been reported in Saudi Arabia (by the Wahhabi or Salafi warlords, clerics and rulers), Iraq (by Saddam Hussain), Afghanistan (by Emir </w:t>
        </w:r>
        <w:proofErr w:type="spellStart"/>
        <w:r>
          <w:rPr>
            <w:rFonts w:ascii="Times New Roman" w:eastAsia="Times New Roman" w:hAnsi="Times New Roman" w:cs="Times New Roman"/>
            <w:color w:val="000000"/>
            <w:sz w:val="24"/>
            <w:szCs w:val="24"/>
          </w:rPr>
          <w:t>Abdur</w:t>
        </w:r>
        <w:proofErr w:type="spellEnd"/>
        <w:r>
          <w:rPr>
            <w:rFonts w:ascii="Times New Roman" w:eastAsia="Times New Roman" w:hAnsi="Times New Roman" w:cs="Times New Roman"/>
            <w:color w:val="000000"/>
            <w:sz w:val="24"/>
            <w:szCs w:val="24"/>
          </w:rPr>
          <w:t xml:space="preserve"> Rahman in the late 19th century and more </w:t>
        </w:r>
        <w:r>
          <w:rPr>
            <w:rFonts w:ascii="Times New Roman" w:eastAsia="Times New Roman" w:hAnsi="Times New Roman" w:cs="Times New Roman"/>
            <w:color w:val="000000"/>
            <w:sz w:val="24"/>
            <w:szCs w:val="24"/>
          </w:rPr>
          <w:lastRenderedPageBreak/>
          <w:t>recently by the Taliban since 19</w:t>
        </w:r>
        <w:r>
          <w:rPr>
            <w:rFonts w:ascii="Times New Roman" w:eastAsia="Times New Roman" w:hAnsi="Times New Roman" w:cs="Times New Roman"/>
            <w:color w:val="000000"/>
            <w:sz w:val="24"/>
            <w:szCs w:val="24"/>
          </w:rPr>
          <w:t>90s) and Syria and Iraq (at the hands of the ISIS from mid-2000s to date).</w:t>
        </w:r>
      </w:ins>
    </w:p>
    <w:p w:rsidR="00FF7F94" w:rsidRDefault="000F0498">
      <w:pPr>
        <w:spacing w:before="240" w:after="0" w:line="480" w:lineRule="auto"/>
        <w:ind w:right="454"/>
        <w:jc w:val="both"/>
        <w:rPr>
          <w:ins w:id="98" w:author="Jawad Syed" w:date="2019-04-30T15:04:00Z"/>
          <w:rFonts w:ascii="Times New Roman" w:eastAsia="Times New Roman" w:hAnsi="Times New Roman" w:cs="Times New Roman"/>
          <w:color w:val="000000"/>
          <w:sz w:val="24"/>
          <w:szCs w:val="24"/>
        </w:rPr>
      </w:pPr>
      <w:ins w:id="99" w:author="Jawad Syed" w:date="2019-04-30T15:04:00Z">
        <w:r>
          <w:rPr>
            <w:rFonts w:ascii="Times New Roman" w:eastAsia="Times New Roman" w:hAnsi="Times New Roman" w:cs="Times New Roman"/>
            <w:color w:val="000000"/>
            <w:sz w:val="24"/>
            <w:szCs w:val="24"/>
          </w:rPr>
          <w:t xml:space="preserve"> </w:t>
        </w:r>
      </w:ins>
    </w:p>
    <w:p w:rsidR="00FF7F94" w:rsidRPr="00FF7F94" w:rsidRDefault="000F0498" w:rsidP="00FF7F94">
      <w:pPr>
        <w:spacing w:line="480" w:lineRule="auto"/>
        <w:jc w:val="both"/>
        <w:rPr>
          <w:rPrChange w:id="100" w:author="erhanaydin.phd@gmail.com" w:date="2019-01-27T21:48:00Z">
            <w:rPr>
              <w:rFonts w:ascii="Times New Roman" w:eastAsia="Times New Roman" w:hAnsi="Times New Roman" w:cs="Times New Roman"/>
              <w:color w:val="000000"/>
              <w:sz w:val="24"/>
              <w:szCs w:val="24"/>
            </w:rPr>
          </w:rPrChange>
        </w:rPr>
        <w:pPrChange w:id="101" w:author="erhanaydin.phd@gmail.com" w:date="2019-01-27T21:48:00Z">
          <w:pPr>
            <w:spacing w:after="0" w:line="480" w:lineRule="auto"/>
            <w:jc w:val="both"/>
          </w:pPr>
        </w:pPrChange>
      </w:pPr>
      <w:ins w:id="102" w:author="Jawad Syed" w:date="2019-04-30T15:04:00Z">
        <w:r>
          <w:rPr>
            <w:rFonts w:ascii="Times New Roman" w:eastAsia="Times New Roman" w:hAnsi="Times New Roman" w:cs="Times New Roman"/>
            <w:color w:val="000000"/>
            <w:sz w:val="24"/>
            <w:szCs w:val="24"/>
          </w:rPr>
          <w:t>Religious differences between these two sects become usually intensified during power struggles, such as the Bahraini uprising, Syrian uprising, or the 2003 Iraq War. Anti-Shia ha</w:t>
        </w:r>
        <w:r>
          <w:rPr>
            <w:rFonts w:ascii="Times New Roman" w:eastAsia="Times New Roman" w:hAnsi="Times New Roman" w:cs="Times New Roman"/>
            <w:color w:val="000000"/>
            <w:sz w:val="24"/>
            <w:szCs w:val="24"/>
          </w:rPr>
          <w:t>tred persists to this day from Pakistan to Yemen, Afghanistan to Iraq, Indonesia to Egypt, and is a major element of sectarian frictions throughout the Middle East.</w:t>
        </w:r>
      </w:ins>
    </w:p>
    <w:p w:rsidR="00FF7F94" w:rsidRDefault="000F0498">
      <w:pPr>
        <w:numPr>
          <w:ilvl w:val="0"/>
          <w:numId w:val="2"/>
        </w:numPr>
        <w:pBdr>
          <w:top w:val="nil"/>
          <w:left w:val="nil"/>
          <w:bottom w:val="nil"/>
          <w:right w:val="nil"/>
          <w:between w:val="nil"/>
        </w:pBdr>
        <w:spacing w:line="480" w:lineRule="auto"/>
        <w:jc w:val="both"/>
        <w:rPr>
          <w:rFonts w:ascii="Times New Roman" w:eastAsia="Times New Roman" w:hAnsi="Times New Roman" w:cs="Times New Roman"/>
          <w:b/>
          <w:color w:val="000000"/>
          <w:sz w:val="24"/>
          <w:szCs w:val="24"/>
        </w:rPr>
      </w:pPr>
      <w:del w:id="103" w:author="Jawad Syed" w:date="2019-04-30T15:02:00Z">
        <w:r>
          <w:rPr>
            <w:rFonts w:ascii="Times New Roman" w:eastAsia="Times New Roman" w:hAnsi="Times New Roman" w:cs="Times New Roman"/>
            <w:b/>
            <w:color w:val="000000"/>
            <w:sz w:val="24"/>
            <w:szCs w:val="24"/>
          </w:rPr>
          <w:delText xml:space="preserve">A Historical Perspective: </w:delText>
        </w:r>
      </w:del>
      <w:r>
        <w:rPr>
          <w:rFonts w:ascii="Times New Roman" w:eastAsia="Times New Roman" w:hAnsi="Times New Roman" w:cs="Times New Roman"/>
          <w:b/>
          <w:color w:val="000000"/>
          <w:sz w:val="24"/>
          <w:szCs w:val="24"/>
        </w:rPr>
        <w:t>Understanding Religious Diversity in the Turkish Context</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Turki</w:t>
      </w:r>
      <w:r>
        <w:rPr>
          <w:rFonts w:ascii="Times New Roman" w:eastAsia="Times New Roman" w:hAnsi="Times New Roman" w:cs="Times New Roman"/>
          <w:sz w:val="24"/>
          <w:szCs w:val="24"/>
        </w:rPr>
        <w:t xml:space="preserve">sh political history, until 1946, Turkey had a single party, the CHP (Cumhuriyet </w:t>
      </w:r>
      <w:proofErr w:type="spellStart"/>
      <w:r>
        <w:rPr>
          <w:rFonts w:ascii="Times New Roman" w:eastAsia="Times New Roman" w:hAnsi="Times New Roman" w:cs="Times New Roman"/>
          <w:sz w:val="24"/>
          <w:szCs w:val="24"/>
        </w:rPr>
        <w:t>Halk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Partisi</w:t>
      </w:r>
      <w:proofErr w:type="spellEnd"/>
      <w:r>
        <w:rPr>
          <w:rFonts w:ascii="Times New Roman" w:eastAsia="Times New Roman" w:hAnsi="Times New Roman" w:cs="Times New Roman"/>
          <w:sz w:val="24"/>
          <w:szCs w:val="24"/>
        </w:rPr>
        <w:t>- the Republican People’s Party). After 1946, DP (</w:t>
      </w:r>
      <w:proofErr w:type="spellStart"/>
      <w:r>
        <w:rPr>
          <w:rFonts w:ascii="Times New Roman" w:eastAsia="Times New Roman" w:hAnsi="Times New Roman" w:cs="Times New Roman"/>
          <w:sz w:val="24"/>
          <w:szCs w:val="24"/>
        </w:rPr>
        <w:t>Demokrat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Parti</w:t>
      </w:r>
      <w:proofErr w:type="spellEnd"/>
      <w:r>
        <w:rPr>
          <w:rFonts w:ascii="Times New Roman" w:eastAsia="Times New Roman" w:hAnsi="Times New Roman" w:cs="Times New Roman"/>
          <w:sz w:val="24"/>
          <w:szCs w:val="24"/>
        </w:rPr>
        <w:t xml:space="preserve">- The Democrat Party) was established, and </w:t>
      </w:r>
      <w:proofErr w:type="gramStart"/>
      <w:r>
        <w:rPr>
          <w:rFonts w:ascii="Times New Roman" w:eastAsia="Times New Roman" w:hAnsi="Times New Roman" w:cs="Times New Roman"/>
          <w:sz w:val="24"/>
          <w:szCs w:val="24"/>
        </w:rPr>
        <w:t>DP  attained</w:t>
      </w:r>
      <w:proofErr w:type="gramEnd"/>
      <w:r>
        <w:rPr>
          <w:rFonts w:ascii="Times New Roman" w:eastAsia="Times New Roman" w:hAnsi="Times New Roman" w:cs="Times New Roman"/>
          <w:sz w:val="24"/>
          <w:szCs w:val="24"/>
        </w:rPr>
        <w:t xml:space="preserve"> position of ruling party in 1950 due to par</w:t>
      </w:r>
      <w:r>
        <w:rPr>
          <w:rFonts w:ascii="Times New Roman" w:eastAsia="Times New Roman" w:hAnsi="Times New Roman" w:cs="Times New Roman"/>
          <w:sz w:val="24"/>
          <w:szCs w:val="24"/>
        </w:rPr>
        <w:t>ty’s efforts for expanding their popular base, including religious conservatives. Transition to a multi-party system from one party system occurred through changing mainstream politics as Islam (Pak, 2004). Based on the policy of DP, the role of religion i</w:t>
      </w:r>
      <w:r>
        <w:rPr>
          <w:rFonts w:ascii="Times New Roman" w:eastAsia="Times New Roman" w:hAnsi="Times New Roman" w:cs="Times New Roman"/>
          <w:sz w:val="24"/>
          <w:szCs w:val="24"/>
        </w:rPr>
        <w:t>ncreased both in school and in the lives of individuals (Yavuz, 2003). However, after a decade, military intervention ended DP because of having unconstitutional practices and violation to secularism (Pak, 2004). Interestingly, even if Turkey is a Muslim m</w:t>
      </w:r>
      <w:r>
        <w:rPr>
          <w:rFonts w:ascii="Times New Roman" w:eastAsia="Times New Roman" w:hAnsi="Times New Roman" w:cs="Times New Roman"/>
          <w:sz w:val="24"/>
          <w:szCs w:val="24"/>
        </w:rPr>
        <w:t>ajority country, also the structure of the state and military interventions made discrimination against citizens of the country through intervention daily life of Muslim people (</w:t>
      </w:r>
      <w:proofErr w:type="spellStart"/>
      <w:r>
        <w:rPr>
          <w:rFonts w:ascii="Times New Roman" w:eastAsia="Times New Roman" w:hAnsi="Times New Roman" w:cs="Times New Roman"/>
          <w:sz w:val="24"/>
          <w:szCs w:val="24"/>
        </w:rPr>
        <w:t>Sezer</w:t>
      </w:r>
      <w:proofErr w:type="spellEnd"/>
      <w:r>
        <w:rPr>
          <w:rFonts w:ascii="Times New Roman" w:eastAsia="Times New Roman" w:hAnsi="Times New Roman" w:cs="Times New Roman"/>
          <w:sz w:val="24"/>
          <w:szCs w:val="24"/>
        </w:rPr>
        <w:t>, 1993).  It shows that at the beginning of multi-party system of Turkey,</w:t>
      </w:r>
      <w:r>
        <w:rPr>
          <w:rFonts w:ascii="Times New Roman" w:eastAsia="Times New Roman" w:hAnsi="Times New Roman" w:cs="Times New Roman"/>
          <w:sz w:val="24"/>
          <w:szCs w:val="24"/>
        </w:rPr>
        <w:t xml:space="preserve"> the religion was an important concept in the country in terms of two perspectives. First one is that Islamic thought of people recognized state as making discrimination against Muslims; and second one is that state recognized Islamic practices as a violat</w:t>
      </w:r>
      <w:r>
        <w:rPr>
          <w:rFonts w:ascii="Times New Roman" w:eastAsia="Times New Roman" w:hAnsi="Times New Roman" w:cs="Times New Roman"/>
          <w:sz w:val="24"/>
          <w:szCs w:val="24"/>
        </w:rPr>
        <w:t xml:space="preserve">ion of both the state structure and secularism thought.  Consequently, state has been criticized by some groups (e.g. </w:t>
      </w:r>
      <w:proofErr w:type="spellStart"/>
      <w:r>
        <w:rPr>
          <w:rFonts w:ascii="Times New Roman" w:eastAsia="Times New Roman" w:hAnsi="Times New Roman" w:cs="Times New Roman"/>
          <w:sz w:val="24"/>
          <w:szCs w:val="24"/>
        </w:rPr>
        <w:t>Mazlumder</w:t>
      </w:r>
      <w:proofErr w:type="spellEnd"/>
      <w:r>
        <w:rPr>
          <w:rFonts w:ascii="Times New Roman" w:eastAsia="Times New Roman" w:hAnsi="Times New Roman" w:cs="Times New Roman"/>
          <w:sz w:val="24"/>
          <w:szCs w:val="24"/>
        </w:rPr>
        <w:t xml:space="preserve">) of Turkey. Religious Discrimination Report of Turkey (2010) which was created </w:t>
      </w:r>
      <w:r>
        <w:rPr>
          <w:rFonts w:ascii="Times New Roman" w:eastAsia="Times New Roman" w:hAnsi="Times New Roman" w:cs="Times New Roman"/>
          <w:sz w:val="24"/>
          <w:szCs w:val="24"/>
        </w:rPr>
        <w:lastRenderedPageBreak/>
        <w:t xml:space="preserve">by </w:t>
      </w:r>
      <w:proofErr w:type="spellStart"/>
      <w:r>
        <w:rPr>
          <w:rFonts w:ascii="Times New Roman" w:eastAsia="Times New Roman" w:hAnsi="Times New Roman" w:cs="Times New Roman"/>
          <w:sz w:val="24"/>
          <w:szCs w:val="24"/>
        </w:rPr>
        <w:t>Mazlumder</w:t>
      </w:r>
      <w:proofErr w:type="spellEnd"/>
      <w:r>
        <w:rPr>
          <w:rFonts w:ascii="Times New Roman" w:eastAsia="Times New Roman" w:hAnsi="Times New Roman" w:cs="Times New Roman"/>
          <w:sz w:val="24"/>
          <w:szCs w:val="24"/>
        </w:rPr>
        <w:t xml:space="preserve"> criticizes state in terms of making </w:t>
      </w:r>
      <w:r>
        <w:rPr>
          <w:rFonts w:ascii="Times New Roman" w:eastAsia="Times New Roman" w:hAnsi="Times New Roman" w:cs="Times New Roman"/>
          <w:sz w:val="24"/>
          <w:szCs w:val="24"/>
        </w:rPr>
        <w:t xml:space="preserve">discrimination in following areas: intervention to religion by secularism, creating directorate of religious affairs as a state monopoly, education, revoking nomenclature (like </w:t>
      </w:r>
      <w:r>
        <w:rPr>
          <w:rFonts w:ascii="Times New Roman" w:eastAsia="Times New Roman" w:hAnsi="Times New Roman" w:cs="Times New Roman"/>
          <w:i/>
          <w:sz w:val="24"/>
          <w:szCs w:val="24"/>
        </w:rPr>
        <w:t>hafiz, mullah</w:t>
      </w:r>
      <w:r>
        <w:rPr>
          <w:rFonts w:ascii="Times New Roman" w:eastAsia="Times New Roman" w:hAnsi="Times New Roman" w:cs="Times New Roman"/>
          <w:sz w:val="24"/>
          <w:szCs w:val="24"/>
        </w:rPr>
        <w:t>), revoking election of religious leaders, intervention sermons in</w:t>
      </w:r>
      <w:r>
        <w:rPr>
          <w:rFonts w:ascii="Times New Roman" w:eastAsia="Times New Roman" w:hAnsi="Times New Roman" w:cs="Times New Roman"/>
          <w:sz w:val="24"/>
          <w:szCs w:val="24"/>
        </w:rPr>
        <w:t xml:space="preserve"> Friday Praying by State, prohibiting to establish </w:t>
      </w:r>
      <w:proofErr w:type="spellStart"/>
      <w:r>
        <w:rPr>
          <w:rFonts w:ascii="Times New Roman" w:eastAsia="Times New Roman" w:hAnsi="Times New Roman" w:cs="Times New Roman"/>
          <w:sz w:val="24"/>
          <w:szCs w:val="24"/>
        </w:rPr>
        <w:t>cemaat</w:t>
      </w:r>
      <w:proofErr w:type="spellEnd"/>
      <w:r>
        <w:rPr>
          <w:rFonts w:ascii="Times New Roman" w:eastAsia="Times New Roman" w:hAnsi="Times New Roman" w:cs="Times New Roman"/>
          <w:sz w:val="24"/>
          <w:szCs w:val="24"/>
        </w:rPr>
        <w:t xml:space="preserve"> (Islamic community) foundation, ended political parties because of having an Islamic thought. In addition to this national context, Turkey is also important in international context. </w:t>
      </w:r>
      <w:r>
        <w:rPr>
          <w:rFonts w:ascii="Times New Roman" w:eastAsia="Times New Roman" w:hAnsi="Times New Roman" w:cs="Times New Roman"/>
          <w:color w:val="FF0000"/>
          <w:sz w:val="24"/>
          <w:szCs w:val="24"/>
        </w:rPr>
        <w:t xml:space="preserve">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Turkey has been considered as a bridge country between Europe and Asia, The West and Middle East or Western and Islamic civilizations (</w:t>
      </w:r>
      <w:proofErr w:type="spellStart"/>
      <w:r>
        <w:rPr>
          <w:rFonts w:ascii="Times New Roman" w:eastAsia="Times New Roman" w:hAnsi="Times New Roman" w:cs="Times New Roman"/>
          <w:sz w:val="24"/>
          <w:szCs w:val="24"/>
        </w:rPr>
        <w:t>Soysal</w:t>
      </w:r>
      <w:proofErr w:type="spellEnd"/>
      <w:r>
        <w:rPr>
          <w:rFonts w:ascii="Times New Roman" w:eastAsia="Times New Roman" w:hAnsi="Times New Roman" w:cs="Times New Roman"/>
          <w:sz w:val="24"/>
          <w:szCs w:val="24"/>
        </w:rPr>
        <w:t>, 2004). This consideration comes from the perspective of geographic location of Turkey. In another perspective, hi</w:t>
      </w:r>
      <w:r>
        <w:rPr>
          <w:rFonts w:ascii="Times New Roman" w:eastAsia="Times New Roman" w:hAnsi="Times New Roman" w:cs="Times New Roman"/>
          <w:sz w:val="24"/>
          <w:szCs w:val="24"/>
        </w:rPr>
        <w:t>storically, Turkey was the first country which has the transition of an Islamic empire to a modern secular nation state outside Europe. “It is also the first and only Muslim country to have achieved candidature for EU membership</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(Gol. 2009: 796)</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Accordi</w:t>
      </w:r>
      <w:r>
        <w:rPr>
          <w:rFonts w:ascii="Times New Roman" w:eastAsia="Times New Roman" w:hAnsi="Times New Roman" w:cs="Times New Roman"/>
          <w:sz w:val="24"/>
          <w:szCs w:val="24"/>
        </w:rPr>
        <w:t>ng to Huntington (1996)</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Turkey is a ‘torn’ country that “has a single predominant culture which places it in one civilization but its leaders want to shift to another civilization” (Huntington, 1996: 138) rather than a bridge country which is “ an artific</w:t>
      </w:r>
      <w:r>
        <w:rPr>
          <w:rFonts w:ascii="Times New Roman" w:eastAsia="Times New Roman" w:hAnsi="Times New Roman" w:cs="Times New Roman"/>
          <w:sz w:val="24"/>
          <w:szCs w:val="24"/>
        </w:rPr>
        <w:t>ial creation connecting two solid entities but is part of neither. When Turkey’s leaders term their country as a bridge, they euphemistically confirm that it is torn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(Huntington, 1996: 149)</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In the study of Gol (2009), shifting civilizations has been ment</w:t>
      </w:r>
      <w:r>
        <w:rPr>
          <w:rFonts w:ascii="Times New Roman" w:eastAsia="Times New Roman" w:hAnsi="Times New Roman" w:cs="Times New Roman"/>
          <w:sz w:val="24"/>
          <w:szCs w:val="24"/>
        </w:rPr>
        <w:t>ioned in three assumptions regarding Turkey. First one is conflict between being pro-Western orientation country and willingness to shape country as an Islamic State; because AKP has been seen as a party try to provide pro-western orientation, however futu</w:t>
      </w:r>
      <w:r>
        <w:rPr>
          <w:rFonts w:ascii="Times New Roman" w:eastAsia="Times New Roman" w:hAnsi="Times New Roman" w:cs="Times New Roman"/>
          <w:sz w:val="24"/>
          <w:szCs w:val="24"/>
        </w:rPr>
        <w:t xml:space="preserve">re decisions with regard to European Union will show their real desire either positive or negative for western civilization. Second one is perception of redefinition of civilization identity will cause protests such as protest meetings (Cumhuriyet </w:t>
      </w:r>
      <w:proofErr w:type="spellStart"/>
      <w:r>
        <w:rPr>
          <w:rFonts w:ascii="Times New Roman" w:eastAsia="Times New Roman" w:hAnsi="Times New Roman" w:cs="Times New Roman"/>
          <w:sz w:val="24"/>
          <w:szCs w:val="24"/>
        </w:rPr>
        <w:t>Mitingle</w:t>
      </w:r>
      <w:r>
        <w:rPr>
          <w:rFonts w:ascii="Times New Roman" w:eastAsia="Times New Roman" w:hAnsi="Times New Roman" w:cs="Times New Roman"/>
          <w:sz w:val="24"/>
          <w:szCs w:val="24"/>
        </w:rPr>
        <w:t>ri</w:t>
      </w:r>
      <w:proofErr w:type="spellEnd"/>
      <w:r>
        <w:rPr>
          <w:rFonts w:ascii="Times New Roman" w:eastAsia="Times New Roman" w:hAnsi="Times New Roman" w:cs="Times New Roman"/>
          <w:sz w:val="24"/>
          <w:szCs w:val="24"/>
        </w:rPr>
        <w:t xml:space="preserve">) between April and May 2007 in Istanbul, Ankara and Izmir. Third one is definition of civilization. For example, </w:t>
      </w:r>
      <w:del w:id="104" w:author="erhanaydin.phd@gmail.com" w:date="2019-01-27T21:53:00Z">
        <w:r>
          <w:rPr>
            <w:rFonts w:ascii="Times New Roman" w:eastAsia="Times New Roman" w:hAnsi="Times New Roman" w:cs="Times New Roman"/>
            <w:sz w:val="24"/>
            <w:szCs w:val="24"/>
          </w:rPr>
          <w:delText>If</w:delText>
        </w:r>
      </w:del>
      <w:ins w:id="105" w:author="erhanaydin.phd@gmail.com" w:date="2019-01-27T21:53:00Z">
        <w:r>
          <w:rPr>
            <w:rFonts w:ascii="Times New Roman" w:eastAsia="Times New Roman" w:hAnsi="Times New Roman" w:cs="Times New Roman"/>
            <w:sz w:val="24"/>
            <w:szCs w:val="24"/>
          </w:rPr>
          <w:t>if</w:t>
        </w:r>
      </w:ins>
      <w:r>
        <w:rPr>
          <w:rFonts w:ascii="Times New Roman" w:eastAsia="Times New Roman" w:hAnsi="Times New Roman" w:cs="Times New Roman"/>
          <w:sz w:val="24"/>
          <w:szCs w:val="24"/>
        </w:rPr>
        <w:t xml:space="preserve"> western civilization is understood as a geo-strategic and ideological way, there will be no obstacle for Turkey, however if western </w:t>
      </w:r>
      <w:r>
        <w:rPr>
          <w:rFonts w:ascii="Times New Roman" w:eastAsia="Times New Roman" w:hAnsi="Times New Roman" w:cs="Times New Roman"/>
          <w:sz w:val="24"/>
          <w:szCs w:val="24"/>
        </w:rPr>
        <w:lastRenderedPageBreak/>
        <w:t>civ</w:t>
      </w:r>
      <w:r>
        <w:rPr>
          <w:rFonts w:ascii="Times New Roman" w:eastAsia="Times New Roman" w:hAnsi="Times New Roman" w:cs="Times New Roman"/>
          <w:sz w:val="24"/>
          <w:szCs w:val="24"/>
        </w:rPr>
        <w:t>ilisation is defined in terms of religion and culture, this will be an obstacle for Turkey for being a westernized country in the civilization thought. Gol (2009: 802) examines AKP which is a ruling party that uses Islamic card as follow:</w:t>
      </w:r>
    </w:p>
    <w:p w:rsidR="00FF7F94" w:rsidRDefault="000F0498">
      <w:pPr>
        <w:ind w:left="567" w:right="52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AKP is not th</w:t>
      </w:r>
      <w:r>
        <w:rPr>
          <w:rFonts w:ascii="Times New Roman" w:eastAsia="Times New Roman" w:hAnsi="Times New Roman" w:cs="Times New Roman"/>
          <w:sz w:val="20"/>
          <w:szCs w:val="20"/>
        </w:rPr>
        <w:t xml:space="preserve">e first party to play the ‘Islamic card’ in Turkish politics. Since 1950 both right-wing and religious parties have used the religious factor for their own ends. The AKP learned from the mistakes of its predecessors: the National Salvation Party (Milli </w:t>
      </w:r>
      <w:proofErr w:type="spellStart"/>
      <w:r>
        <w:rPr>
          <w:rFonts w:ascii="Times New Roman" w:eastAsia="Times New Roman" w:hAnsi="Times New Roman" w:cs="Times New Roman"/>
          <w:sz w:val="20"/>
          <w:szCs w:val="20"/>
        </w:rPr>
        <w:t>Sel</w:t>
      </w:r>
      <w:r>
        <w:rPr>
          <w:rFonts w:ascii="Times New Roman" w:eastAsia="Times New Roman" w:hAnsi="Times New Roman" w:cs="Times New Roman"/>
          <w:sz w:val="20"/>
          <w:szCs w:val="20"/>
        </w:rPr>
        <w:t>amet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Partisi</w:t>
      </w:r>
      <w:proofErr w:type="spellEnd"/>
      <w:r>
        <w:rPr>
          <w:rFonts w:ascii="Times New Roman" w:eastAsia="Times New Roman" w:hAnsi="Times New Roman" w:cs="Times New Roman"/>
          <w:sz w:val="20"/>
          <w:szCs w:val="20"/>
        </w:rPr>
        <w:t xml:space="preserve">, MSP) under the leadership of </w:t>
      </w:r>
      <w:proofErr w:type="spellStart"/>
      <w:r>
        <w:rPr>
          <w:rFonts w:ascii="Times New Roman" w:eastAsia="Times New Roman" w:hAnsi="Times New Roman" w:cs="Times New Roman"/>
          <w:sz w:val="20"/>
          <w:szCs w:val="20"/>
        </w:rPr>
        <w:t>Necmeddin</w:t>
      </w:r>
      <w:proofErr w:type="spellEnd"/>
      <w:r>
        <w:rPr>
          <w:rFonts w:ascii="Times New Roman" w:eastAsia="Times New Roman" w:hAnsi="Times New Roman" w:cs="Times New Roman"/>
          <w:sz w:val="20"/>
          <w:szCs w:val="20"/>
        </w:rPr>
        <w:t xml:space="preserve"> Erbakan in the 1970s; the Welfare Party (</w:t>
      </w:r>
      <w:proofErr w:type="spellStart"/>
      <w:r>
        <w:rPr>
          <w:rFonts w:ascii="Times New Roman" w:eastAsia="Times New Roman" w:hAnsi="Times New Roman" w:cs="Times New Roman"/>
          <w:sz w:val="20"/>
          <w:szCs w:val="20"/>
        </w:rPr>
        <w:t>Refah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Partisi</w:t>
      </w:r>
      <w:proofErr w:type="spellEnd"/>
      <w:r>
        <w:rPr>
          <w:rFonts w:ascii="Times New Roman" w:eastAsia="Times New Roman" w:hAnsi="Times New Roman" w:cs="Times New Roman"/>
          <w:sz w:val="20"/>
          <w:szCs w:val="20"/>
        </w:rPr>
        <w:t>, AKP), again under Erbakan’s leadership, in the 1980s and 1990s; the Virtue Party (</w:t>
      </w:r>
      <w:proofErr w:type="spellStart"/>
      <w:r>
        <w:rPr>
          <w:rFonts w:ascii="Times New Roman" w:eastAsia="Times New Roman" w:hAnsi="Times New Roman" w:cs="Times New Roman"/>
          <w:sz w:val="20"/>
          <w:szCs w:val="20"/>
        </w:rPr>
        <w:t>Fazilet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Partisi</w:t>
      </w:r>
      <w:proofErr w:type="spellEnd"/>
      <w:r>
        <w:rPr>
          <w:rFonts w:ascii="Times New Roman" w:eastAsia="Times New Roman" w:hAnsi="Times New Roman" w:cs="Times New Roman"/>
          <w:sz w:val="20"/>
          <w:szCs w:val="20"/>
        </w:rPr>
        <w:t>, FP) and the Felicity Party (</w:t>
      </w:r>
      <w:proofErr w:type="spellStart"/>
      <w:r>
        <w:rPr>
          <w:rFonts w:ascii="Times New Roman" w:eastAsia="Times New Roman" w:hAnsi="Times New Roman" w:cs="Times New Roman"/>
          <w:sz w:val="20"/>
          <w:szCs w:val="20"/>
        </w:rPr>
        <w:t>Saadet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Partisi</w:t>
      </w:r>
      <w:proofErr w:type="spellEnd"/>
      <w:r>
        <w:rPr>
          <w:rFonts w:ascii="Times New Roman" w:eastAsia="Times New Roman" w:hAnsi="Times New Roman" w:cs="Times New Roman"/>
          <w:sz w:val="20"/>
          <w:szCs w:val="20"/>
        </w:rPr>
        <w:t xml:space="preserve">, SP) </w:t>
      </w:r>
      <w:r>
        <w:rPr>
          <w:rFonts w:ascii="Times New Roman" w:eastAsia="Times New Roman" w:hAnsi="Times New Roman" w:cs="Times New Roman"/>
          <w:sz w:val="20"/>
          <w:szCs w:val="20"/>
        </w:rPr>
        <w:t>which were established after the 1997 ‘postmodern’ coup.</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 if Islamic perception in political parties have a great importance to be a ruling party, economic stability and achievements have also been considered by voters, because SP didn’t have any succe</w:t>
      </w:r>
      <w:r>
        <w:rPr>
          <w:rFonts w:ascii="Times New Roman" w:eastAsia="Times New Roman" w:hAnsi="Times New Roman" w:cs="Times New Roman"/>
          <w:sz w:val="24"/>
          <w:szCs w:val="24"/>
        </w:rPr>
        <w:t>ss to play Islamic cards, AKP also was strong in terms of economic results like decreasing inflation, economic stability and economic growth (</w:t>
      </w:r>
      <w:proofErr w:type="spellStart"/>
      <w:r>
        <w:rPr>
          <w:rFonts w:ascii="Times New Roman" w:eastAsia="Times New Roman" w:hAnsi="Times New Roman" w:cs="Times New Roman"/>
          <w:sz w:val="24"/>
          <w:szCs w:val="24"/>
        </w:rPr>
        <w:t>Alkan</w:t>
      </w:r>
      <w:proofErr w:type="spellEnd"/>
      <w:r>
        <w:rPr>
          <w:rFonts w:ascii="Times New Roman" w:eastAsia="Times New Roman" w:hAnsi="Times New Roman" w:cs="Times New Roman"/>
          <w:sz w:val="24"/>
          <w:szCs w:val="24"/>
        </w:rPr>
        <w:t>, 2007; Tran, 2007). Namely, both Islamic cards and economic growth is indicator of being a ruling party in T</w:t>
      </w:r>
      <w:r>
        <w:rPr>
          <w:rFonts w:ascii="Times New Roman" w:eastAsia="Times New Roman" w:hAnsi="Times New Roman" w:cs="Times New Roman"/>
          <w:sz w:val="24"/>
          <w:szCs w:val="24"/>
        </w:rPr>
        <w:t>urkey.</w:t>
      </w:r>
    </w:p>
    <w:p w:rsidR="00FF7F94" w:rsidRDefault="000F0498">
      <w:pPr>
        <w:spacing w:line="480" w:lineRule="auto"/>
        <w:jc w:val="both"/>
        <w:rPr>
          <w:del w:id="106" w:author="erhanaydin.phd@gmail.com" w:date="2019-01-27T21:54:00Z"/>
          <w:rFonts w:ascii="Times New Roman" w:eastAsia="Times New Roman" w:hAnsi="Times New Roman" w:cs="Times New Roman"/>
          <w:sz w:val="24"/>
          <w:szCs w:val="24"/>
        </w:rPr>
      </w:pPr>
      <w:r>
        <w:rPr>
          <w:rFonts w:ascii="Times New Roman" w:eastAsia="Times New Roman" w:hAnsi="Times New Roman" w:cs="Times New Roman"/>
          <w:sz w:val="24"/>
          <w:szCs w:val="24"/>
        </w:rPr>
        <w:t>As stated in the historical political context of Turkey, Religion has very important role in the country, and even if majority of Turkey consists of Muslims, the structure of state and thought of secularism creates a discriminative environment for t</w:t>
      </w:r>
      <w:r>
        <w:rPr>
          <w:rFonts w:ascii="Times New Roman" w:eastAsia="Times New Roman" w:hAnsi="Times New Roman" w:cs="Times New Roman"/>
          <w:sz w:val="24"/>
          <w:szCs w:val="24"/>
        </w:rPr>
        <w:t>hem. However, when we mention religious diversity, it includes many religious groups. In this country which makes discrimination against majority of people in terms of politics and intervention to real life, understanding the role of agency of religious mi</w:t>
      </w:r>
      <w:r>
        <w:rPr>
          <w:rFonts w:ascii="Times New Roman" w:eastAsia="Times New Roman" w:hAnsi="Times New Roman" w:cs="Times New Roman"/>
          <w:sz w:val="24"/>
          <w:szCs w:val="24"/>
        </w:rPr>
        <w:t>norities also has a great importance. Therefore, after introducing historical context of Turkey regarding its own problem about religion, we introduce religious minorities’ problems in different fields in order to create a general perspective. Table 2 summ</w:t>
      </w:r>
      <w:r>
        <w:rPr>
          <w:rFonts w:ascii="Times New Roman" w:eastAsia="Times New Roman" w:hAnsi="Times New Roman" w:cs="Times New Roman"/>
          <w:sz w:val="24"/>
          <w:szCs w:val="24"/>
        </w:rPr>
        <w:t>arizes discrimination field and determined cases in Turkey for religious minorities.</w:t>
      </w:r>
    </w:p>
    <w:p w:rsidR="00FF7F94" w:rsidRDefault="00FF7F94">
      <w:pPr>
        <w:spacing w:line="480" w:lineRule="auto"/>
        <w:jc w:val="both"/>
        <w:rPr>
          <w:del w:id="107" w:author="erhanaydin.phd@gmail.com" w:date="2019-01-27T21:54:00Z"/>
          <w:rFonts w:ascii="Times New Roman" w:eastAsia="Times New Roman" w:hAnsi="Times New Roman" w:cs="Times New Roman"/>
          <w:sz w:val="24"/>
          <w:szCs w:val="24"/>
        </w:rPr>
      </w:pPr>
    </w:p>
    <w:p w:rsidR="00FF7F94" w:rsidRDefault="00FF7F94">
      <w:pPr>
        <w:spacing w:line="480" w:lineRule="auto"/>
        <w:jc w:val="both"/>
        <w:rPr>
          <w:rFonts w:ascii="Times New Roman" w:eastAsia="Times New Roman" w:hAnsi="Times New Roman" w:cs="Times New Roman"/>
          <w:sz w:val="24"/>
          <w:szCs w:val="24"/>
        </w:rPr>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2: Discrimination Cases of Turkey</w:t>
      </w:r>
    </w:p>
    <w:tbl>
      <w:tblPr>
        <w:tblStyle w:val="a0"/>
        <w:tblW w:w="9242"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6A0" w:firstRow="1" w:lastRow="0" w:firstColumn="1" w:lastColumn="0" w:noHBand="1" w:noVBand="1"/>
      </w:tblPr>
      <w:tblGrid>
        <w:gridCol w:w="1526"/>
        <w:gridCol w:w="1417"/>
        <w:gridCol w:w="6299"/>
      </w:tblGrid>
      <w:tr w:rsidR="00FF7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FF7F94" w:rsidRDefault="000F0498">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Discrimination Field</w:t>
            </w:r>
          </w:p>
        </w:tc>
        <w:tc>
          <w:tcPr>
            <w:tcW w:w="1417" w:type="dxa"/>
          </w:tcPr>
          <w:p w:rsidR="00FF7F94" w:rsidRDefault="000F049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Number of cases</w:t>
            </w:r>
          </w:p>
        </w:tc>
        <w:tc>
          <w:tcPr>
            <w:tcW w:w="6299" w:type="dxa"/>
          </w:tcPr>
          <w:p w:rsidR="00FF7F94" w:rsidRDefault="000F0498">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Discrimination against … </w:t>
            </w:r>
          </w:p>
        </w:tc>
      </w:tr>
      <w:tr w:rsidR="00FF7F94">
        <w:tc>
          <w:tcPr>
            <w:cnfStyle w:val="001000000000" w:firstRow="0" w:lastRow="0" w:firstColumn="1" w:lastColumn="0" w:oddVBand="0" w:evenVBand="0" w:oddHBand="0" w:evenHBand="0" w:firstRowFirstColumn="0" w:firstRowLastColumn="0" w:lastRowFirstColumn="0" w:lastRowLastColumn="0"/>
            <w:tcW w:w="1526" w:type="dxa"/>
          </w:tcPr>
          <w:p w:rsidR="00FF7F94" w:rsidRDefault="00FF7F94">
            <w:pPr>
              <w:rPr>
                <w:rFonts w:ascii="Times New Roman" w:eastAsia="Times New Roman" w:hAnsi="Times New Roman" w:cs="Times New Roman"/>
                <w:sz w:val="20"/>
                <w:szCs w:val="20"/>
              </w:rPr>
            </w:pPr>
          </w:p>
          <w:p w:rsidR="00FF7F94" w:rsidRDefault="000F0498">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Employment</w:t>
            </w:r>
          </w:p>
        </w:tc>
        <w:tc>
          <w:tcPr>
            <w:tcW w:w="1417" w:type="dxa"/>
          </w:tcPr>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6299" w:type="dxa"/>
          </w:tcPr>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lastRenderedPageBreak/>
              <w:t>“Alevi”’ in the Ramadan time because of not fasting.</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roofErr w:type="spellStart"/>
            <w:r>
              <w:rPr>
                <w:rFonts w:ascii="Times New Roman" w:eastAsia="Times New Roman" w:hAnsi="Times New Roman" w:cs="Times New Roman"/>
                <w:sz w:val="20"/>
                <w:szCs w:val="20"/>
              </w:rPr>
              <w:lastRenderedPageBreak/>
              <w:t>Dr.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Muslum</w:t>
            </w:r>
            <w:proofErr w:type="spellEnd"/>
            <w:r>
              <w:rPr>
                <w:rFonts w:ascii="Times New Roman" w:eastAsia="Times New Roman" w:hAnsi="Times New Roman" w:cs="Times New Roman"/>
                <w:sz w:val="20"/>
                <w:szCs w:val="20"/>
              </w:rPr>
              <w:t xml:space="preserve"> Dogan who was dismissed from profession because of having a willingness to improve quality of community clinic in the Alevi’s town.</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During recruitment process, asking candidates whether they b</w:t>
            </w:r>
            <w:r>
              <w:rPr>
                <w:rFonts w:ascii="Times New Roman" w:eastAsia="Times New Roman" w:hAnsi="Times New Roman" w:cs="Times New Roman"/>
                <w:sz w:val="20"/>
                <w:szCs w:val="20"/>
              </w:rPr>
              <w:t xml:space="preserve">elieve in God and their opinions on certain religious groups. This is claimed by a parliamentarian. </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An employee of hospital because of being an “Alevi”. A hospital manager assaulted to this employee.</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Muslim women as prohibiting ‘Hijab’(headscarf) for ente</w:t>
            </w:r>
            <w:r>
              <w:rPr>
                <w:rFonts w:ascii="Times New Roman" w:eastAsia="Times New Roman" w:hAnsi="Times New Roman" w:cs="Times New Roman"/>
                <w:sz w:val="20"/>
                <w:szCs w:val="20"/>
              </w:rPr>
              <w:t>ring any governmental exams in Turkey. Also, the photos in the application form have to be without ‘hijab’.</w:t>
            </w:r>
          </w:p>
        </w:tc>
      </w:tr>
      <w:tr w:rsidR="00FF7F94">
        <w:tc>
          <w:tcPr>
            <w:cnfStyle w:val="001000000000" w:firstRow="0" w:lastRow="0" w:firstColumn="1" w:lastColumn="0" w:oddVBand="0" w:evenVBand="0" w:oddHBand="0" w:evenHBand="0" w:firstRowFirstColumn="0" w:firstRowLastColumn="0" w:lastRowFirstColumn="0" w:lastRowLastColumn="0"/>
            <w:tcW w:w="1526" w:type="dxa"/>
          </w:tcPr>
          <w:p w:rsidR="00FF7F94" w:rsidRDefault="00FF7F94">
            <w:pPr>
              <w:rPr>
                <w:rFonts w:ascii="Times New Roman" w:eastAsia="Times New Roman" w:hAnsi="Times New Roman" w:cs="Times New Roman"/>
                <w:sz w:val="20"/>
                <w:szCs w:val="20"/>
              </w:rPr>
            </w:pPr>
          </w:p>
          <w:p w:rsidR="00FF7F94" w:rsidRDefault="000F0498">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w:t>
            </w:r>
          </w:p>
        </w:tc>
        <w:tc>
          <w:tcPr>
            <w:tcW w:w="1417" w:type="dxa"/>
          </w:tcPr>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6299" w:type="dxa"/>
          </w:tcPr>
          <w:p w:rsidR="00FF7F94" w:rsidRDefault="00FF7F94">
            <w:pPr>
              <w:spacing w:line="360" w:lineRule="auto"/>
              <w:ind w:left="72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Muslim women as prohibiting ‘Hijab’ for entering courses.</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Protestants as being given obligatory religion course in the school.</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“Alevi” as being given course in the school.</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roofErr w:type="spellStart"/>
            <w:r>
              <w:rPr>
                <w:rFonts w:ascii="Times New Roman" w:eastAsia="Times New Roman" w:hAnsi="Times New Roman" w:cs="Times New Roman"/>
                <w:sz w:val="20"/>
                <w:szCs w:val="20"/>
              </w:rPr>
              <w:t>Ateists</w:t>
            </w:r>
            <w:proofErr w:type="spellEnd"/>
            <w:r>
              <w:rPr>
                <w:rFonts w:ascii="Times New Roman" w:eastAsia="Times New Roman" w:hAnsi="Times New Roman" w:cs="Times New Roman"/>
                <w:sz w:val="20"/>
                <w:szCs w:val="20"/>
              </w:rPr>
              <w:t xml:space="preserve"> being given compulsory religious in the school.</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proofErr w:type="spellStart"/>
            <w:r>
              <w:rPr>
                <w:rFonts w:ascii="Times New Roman" w:eastAsia="Times New Roman" w:hAnsi="Times New Roman" w:cs="Times New Roman"/>
                <w:sz w:val="20"/>
                <w:szCs w:val="20"/>
                <w:highlight w:val="yellow"/>
                <w:rPrChange w:id="108" w:author="Jawad Syed" w:date="2019-04-30T14:56:00Z">
                  <w:rPr>
                    <w:rFonts w:ascii="Times New Roman" w:eastAsia="Times New Roman" w:hAnsi="Times New Roman" w:cs="Times New Roman"/>
                    <w:sz w:val="20"/>
                    <w:szCs w:val="20"/>
                  </w:rPr>
                </w:rPrChange>
              </w:rPr>
              <w:t>Ateists</w:t>
            </w:r>
            <w:proofErr w:type="spellEnd"/>
            <w:r>
              <w:rPr>
                <w:rFonts w:ascii="Times New Roman" w:eastAsia="Times New Roman" w:hAnsi="Times New Roman" w:cs="Times New Roman"/>
                <w:sz w:val="20"/>
                <w:szCs w:val="20"/>
              </w:rPr>
              <w:t xml:space="preserve"> who were assaulted through belittling of “Alevi” beliefs</w:t>
            </w:r>
          </w:p>
          <w:p w:rsidR="00FF7F94" w:rsidRDefault="000F0498">
            <w:pPr>
              <w:numPr>
                <w:ilvl w:val="0"/>
                <w:numId w:val="4"/>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Individuals who chang</w:t>
            </w:r>
            <w:r>
              <w:rPr>
                <w:rFonts w:ascii="Times New Roman" w:eastAsia="Times New Roman" w:hAnsi="Times New Roman" w:cs="Times New Roman"/>
                <w:sz w:val="20"/>
                <w:szCs w:val="20"/>
              </w:rPr>
              <w:t>e their religion from Islam to another belief as assaulting them.</w:t>
            </w:r>
          </w:p>
          <w:p w:rsidR="00FF7F94" w:rsidRDefault="00FF7F94">
            <w:pPr>
              <w:ind w:left="7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FF7F94">
        <w:tc>
          <w:tcPr>
            <w:cnfStyle w:val="001000000000" w:firstRow="0" w:lastRow="0" w:firstColumn="1" w:lastColumn="0" w:oddVBand="0" w:evenVBand="0" w:oddHBand="0" w:evenHBand="0" w:firstRowFirstColumn="0" w:firstRowLastColumn="0" w:lastRowFirstColumn="0" w:lastRowLastColumn="0"/>
            <w:tcW w:w="1526" w:type="dxa"/>
          </w:tcPr>
          <w:p w:rsidR="00FF7F94" w:rsidRDefault="00FF7F94">
            <w:pPr>
              <w:rPr>
                <w:rFonts w:ascii="Times New Roman" w:eastAsia="Times New Roman" w:hAnsi="Times New Roman" w:cs="Times New Roman"/>
                <w:sz w:val="20"/>
                <w:szCs w:val="20"/>
              </w:rPr>
            </w:pPr>
          </w:p>
          <w:p w:rsidR="00FF7F94" w:rsidRDefault="000F049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Accessing Goods and Services </w:t>
            </w:r>
          </w:p>
        </w:tc>
        <w:tc>
          <w:tcPr>
            <w:tcW w:w="1417" w:type="dxa"/>
          </w:tcPr>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6299" w:type="dxa"/>
          </w:tcPr>
          <w:p w:rsidR="00FF7F94" w:rsidRDefault="00FF7F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numPr>
                <w:ilvl w:val="0"/>
                <w:numId w:val="5"/>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“Alevi” as not giving status of house of worship to their praying facilities by government</w:t>
            </w:r>
          </w:p>
          <w:p w:rsidR="00FF7F94" w:rsidRDefault="000F0498">
            <w:pPr>
              <w:numPr>
                <w:ilvl w:val="0"/>
                <w:numId w:val="5"/>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Individuals who do not want to mention their beliefs as writing their name to the personal ID card.</w:t>
            </w:r>
          </w:p>
          <w:p w:rsidR="00FF7F94" w:rsidRDefault="000F0498">
            <w:pPr>
              <w:numPr>
                <w:ilvl w:val="0"/>
                <w:numId w:val="5"/>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Muslim women as prohibiting ‘Hijab’ for the application from of d</w:t>
            </w:r>
            <w:r>
              <w:rPr>
                <w:rFonts w:ascii="Times New Roman" w:eastAsia="Times New Roman" w:hAnsi="Times New Roman" w:cs="Times New Roman"/>
                <w:sz w:val="20"/>
                <w:szCs w:val="20"/>
              </w:rPr>
              <w:t>iscounted transformation forms in Izmir.</w:t>
            </w:r>
          </w:p>
          <w:p w:rsidR="00FF7F94" w:rsidRPr="00FF7F94" w:rsidRDefault="000F0498">
            <w:pPr>
              <w:numPr>
                <w:ilvl w:val="0"/>
                <w:numId w:val="5"/>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highlight w:val="yellow"/>
                <w:rPrChange w:id="109" w:author="Jawad Syed" w:date="2019-04-30T14:56:00Z">
                  <w:rPr>
                    <w:sz w:val="20"/>
                    <w:szCs w:val="20"/>
                  </w:rPr>
                </w:rPrChange>
              </w:rPr>
            </w:pPr>
            <w:r>
              <w:rPr>
                <w:rFonts w:ascii="Times New Roman" w:eastAsia="Times New Roman" w:hAnsi="Times New Roman" w:cs="Times New Roman"/>
                <w:sz w:val="20"/>
                <w:szCs w:val="20"/>
                <w:highlight w:val="yellow"/>
                <w:rPrChange w:id="110" w:author="Jawad Syed" w:date="2019-04-30T14:56:00Z">
                  <w:rPr>
                    <w:rFonts w:ascii="Times New Roman" w:eastAsia="Times New Roman" w:hAnsi="Times New Roman" w:cs="Times New Roman"/>
                    <w:sz w:val="20"/>
                    <w:szCs w:val="20"/>
                  </w:rPr>
                </w:rPrChange>
              </w:rPr>
              <w:t>Christians as prohibiting missionary activities. It is a violation of freedom to explain religion.</w:t>
            </w:r>
          </w:p>
          <w:p w:rsidR="00FF7F94" w:rsidRDefault="00FF7F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FF7F94">
        <w:tc>
          <w:tcPr>
            <w:cnfStyle w:val="001000000000" w:firstRow="0" w:lastRow="0" w:firstColumn="1" w:lastColumn="0" w:oddVBand="0" w:evenVBand="0" w:oddHBand="0" w:evenHBand="0" w:firstRowFirstColumn="0" w:firstRowLastColumn="0" w:lastRowFirstColumn="0" w:lastRowLastColumn="0"/>
            <w:tcW w:w="1526" w:type="dxa"/>
          </w:tcPr>
          <w:p w:rsidR="00FF7F94" w:rsidRDefault="00FF7F94">
            <w:pPr>
              <w:rPr>
                <w:rFonts w:ascii="Times New Roman" w:eastAsia="Times New Roman" w:hAnsi="Times New Roman" w:cs="Times New Roman"/>
                <w:sz w:val="20"/>
                <w:szCs w:val="20"/>
              </w:rPr>
            </w:pPr>
          </w:p>
          <w:p w:rsidR="00FF7F94" w:rsidRDefault="000F049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Verbal and Physical Assaults </w:t>
            </w:r>
          </w:p>
          <w:p w:rsidR="00FF7F94" w:rsidRDefault="00FF7F94">
            <w:pPr>
              <w:rPr>
                <w:rFonts w:ascii="Times New Roman" w:eastAsia="Times New Roman" w:hAnsi="Times New Roman" w:cs="Times New Roman"/>
                <w:sz w:val="20"/>
                <w:szCs w:val="20"/>
              </w:rPr>
            </w:pPr>
          </w:p>
        </w:tc>
        <w:tc>
          <w:tcPr>
            <w:tcW w:w="1417" w:type="dxa"/>
          </w:tcPr>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FF7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6299" w:type="dxa"/>
          </w:tcPr>
          <w:p w:rsidR="00FF7F94" w:rsidRDefault="00FF7F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rsidR="00FF7F94" w:rsidRDefault="000F0498">
            <w:pPr>
              <w:numPr>
                <w:ilvl w:val="0"/>
                <w:numId w:val="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Religious Minorities (assassination attempt)</w:t>
            </w:r>
          </w:p>
          <w:p w:rsidR="00FF7F94" w:rsidRDefault="000F0498">
            <w:pPr>
              <w:numPr>
                <w:ilvl w:val="0"/>
                <w:numId w:val="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Religious Minorities (threatening by phone)</w:t>
            </w:r>
          </w:p>
          <w:p w:rsidR="00FF7F94" w:rsidRDefault="000F0498">
            <w:pPr>
              <w:numPr>
                <w:ilvl w:val="0"/>
                <w:numId w:val="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Religious Minorities (cursing)</w:t>
            </w:r>
          </w:p>
          <w:p w:rsidR="00FF7F94" w:rsidRDefault="000F0498">
            <w:pPr>
              <w:numPr>
                <w:ilvl w:val="0"/>
                <w:numId w:val="1"/>
              </w:numPr>
              <w:spacing w:line="360"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Times New Roman" w:eastAsia="Times New Roman" w:hAnsi="Times New Roman" w:cs="Times New Roman"/>
                <w:sz w:val="20"/>
                <w:szCs w:val="20"/>
              </w:rPr>
              <w:t>Religious Minorities (being battered)</w:t>
            </w:r>
          </w:p>
        </w:tc>
      </w:tr>
    </w:tbl>
    <w:p w:rsidR="00FF7F94" w:rsidRDefault="000F049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Adapted from </w:t>
      </w:r>
      <w:proofErr w:type="spellStart"/>
      <w:r>
        <w:rPr>
          <w:rFonts w:ascii="Times New Roman" w:eastAsia="Times New Roman" w:hAnsi="Times New Roman" w:cs="Times New Roman"/>
          <w:sz w:val="24"/>
          <w:szCs w:val="24"/>
        </w:rPr>
        <w:t>Kayabas</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Kutkut</w:t>
      </w:r>
      <w:proofErr w:type="spellEnd"/>
      <w:r>
        <w:rPr>
          <w:rFonts w:ascii="Times New Roman" w:eastAsia="Times New Roman" w:hAnsi="Times New Roman" w:cs="Times New Roman"/>
          <w:sz w:val="24"/>
          <w:szCs w:val="24"/>
        </w:rPr>
        <w:t xml:space="preserve"> (2011) and Association of Protestant Churches</w:t>
      </w:r>
    </w:p>
    <w:p w:rsidR="00FF7F94" w:rsidRDefault="00FF7F94">
      <w:pPr>
        <w:spacing w:line="480" w:lineRule="auto"/>
        <w:jc w:val="both"/>
        <w:rPr>
          <w:rFonts w:ascii="Times New Roman" w:eastAsia="Times New Roman" w:hAnsi="Times New Roman" w:cs="Times New Roman"/>
          <w:b/>
          <w:sz w:val="20"/>
          <w:szCs w:val="20"/>
        </w:rPr>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Table 2, we indicate discrimination fields, number of cases and categorization of cases based on the studies of </w:t>
      </w:r>
      <w:proofErr w:type="spellStart"/>
      <w:r>
        <w:rPr>
          <w:rFonts w:ascii="Times New Roman" w:eastAsia="Times New Roman" w:hAnsi="Times New Roman" w:cs="Times New Roman"/>
          <w:sz w:val="24"/>
          <w:szCs w:val="24"/>
        </w:rPr>
        <w:t>Kayabas</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Kutkut</w:t>
      </w:r>
      <w:proofErr w:type="spellEnd"/>
      <w:r>
        <w:rPr>
          <w:rFonts w:ascii="Times New Roman" w:eastAsia="Times New Roman" w:hAnsi="Times New Roman" w:cs="Times New Roman"/>
          <w:sz w:val="24"/>
          <w:szCs w:val="24"/>
        </w:rPr>
        <w:t xml:space="preserve"> (2011) and Association of Protestant Church. As stated </w:t>
      </w:r>
      <w:r>
        <w:rPr>
          <w:rFonts w:ascii="Times New Roman" w:eastAsia="Times New Roman" w:hAnsi="Times New Roman" w:cs="Times New Roman"/>
          <w:sz w:val="24"/>
          <w:szCs w:val="24"/>
        </w:rPr>
        <w:lastRenderedPageBreak/>
        <w:t>in table 2; they define four fields of discrimination as employment</w:t>
      </w:r>
      <w:r>
        <w:rPr>
          <w:rFonts w:ascii="Times New Roman" w:eastAsia="Times New Roman" w:hAnsi="Times New Roman" w:cs="Times New Roman"/>
          <w:sz w:val="24"/>
          <w:szCs w:val="24"/>
        </w:rPr>
        <w:t xml:space="preserve">, education, accessing goods and services, and verbal and physical assaults. In the employment area, determined cases are mostly related to Alevism. However, in the research assistant case, it is about believes in God; </w:t>
      </w:r>
      <w:proofErr w:type="gramStart"/>
      <w:r>
        <w:rPr>
          <w:rFonts w:ascii="Times New Roman" w:eastAsia="Times New Roman" w:hAnsi="Times New Roman" w:cs="Times New Roman"/>
          <w:sz w:val="24"/>
          <w:szCs w:val="24"/>
        </w:rPr>
        <w:t>therefore</w:t>
      </w:r>
      <w:proofErr w:type="gramEnd"/>
      <w:r>
        <w:rPr>
          <w:rFonts w:ascii="Times New Roman" w:eastAsia="Times New Roman" w:hAnsi="Times New Roman" w:cs="Times New Roman"/>
          <w:sz w:val="24"/>
          <w:szCs w:val="24"/>
        </w:rPr>
        <w:t xml:space="preserve"> the case is related to athe</w:t>
      </w:r>
      <w:r>
        <w:rPr>
          <w:rFonts w:ascii="Times New Roman" w:eastAsia="Times New Roman" w:hAnsi="Times New Roman" w:cs="Times New Roman"/>
          <w:sz w:val="24"/>
          <w:szCs w:val="24"/>
        </w:rPr>
        <w:t xml:space="preserve">ism. In the education field, cases are mostly related to “Alevi” women who wear hijab, and Protestants. However, the verbal and Physical assaults are only for religious minorities.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 if there are four different categories related to religious discrimin</w:t>
      </w:r>
      <w:r>
        <w:rPr>
          <w:rFonts w:ascii="Times New Roman" w:eastAsia="Times New Roman" w:hAnsi="Times New Roman" w:cs="Times New Roman"/>
          <w:sz w:val="24"/>
          <w:szCs w:val="24"/>
        </w:rPr>
        <w:t xml:space="preserve">ation in table 2, all fields </w:t>
      </w:r>
      <w:del w:id="111" w:author="erhanaydin.phd@gmail.com" w:date="2019-01-27T21:54:00Z">
        <w:r>
          <w:rPr>
            <w:rFonts w:ascii="Times New Roman" w:eastAsia="Times New Roman" w:hAnsi="Times New Roman" w:cs="Times New Roman"/>
            <w:sz w:val="24"/>
            <w:szCs w:val="24"/>
          </w:rPr>
          <w:delText>includes</w:delText>
        </w:r>
      </w:del>
      <w:ins w:id="112" w:author="erhanaydin.phd@gmail.com" w:date="2019-01-27T21:54:00Z">
        <w:r>
          <w:rPr>
            <w:rFonts w:ascii="Times New Roman" w:eastAsia="Times New Roman" w:hAnsi="Times New Roman" w:cs="Times New Roman"/>
            <w:sz w:val="24"/>
            <w:szCs w:val="24"/>
          </w:rPr>
          <w:t>include</w:t>
        </w:r>
      </w:ins>
      <w:r>
        <w:rPr>
          <w:rFonts w:ascii="Times New Roman" w:eastAsia="Times New Roman" w:hAnsi="Times New Roman" w:cs="Times New Roman"/>
          <w:sz w:val="24"/>
          <w:szCs w:val="24"/>
        </w:rPr>
        <w:t xml:space="preserve"> dimensions for workplace</w:t>
      </w:r>
      <w:del w:id="113" w:author="erhanaydin.phd@gmail.com" w:date="2019-01-27T21:54:00Z">
        <w:r>
          <w:rPr>
            <w:rFonts w:ascii="Times New Roman" w:eastAsia="Times New Roman" w:hAnsi="Times New Roman" w:cs="Times New Roman"/>
            <w:sz w:val="24"/>
            <w:szCs w:val="24"/>
          </w:rPr>
          <w:delText>s</w:delText>
        </w:r>
      </w:del>
      <w:r>
        <w:rPr>
          <w:rFonts w:ascii="Times New Roman" w:eastAsia="Times New Roman" w:hAnsi="Times New Roman" w:cs="Times New Roman"/>
          <w:sz w:val="24"/>
          <w:szCs w:val="24"/>
        </w:rPr>
        <w:t xml:space="preserve">. Especially, the categories of education, and accessing goods and services have feature of employment. Verbal and physical assaults can be also seen in the workplaces. In order to have </w:t>
      </w:r>
      <w:r>
        <w:rPr>
          <w:rFonts w:ascii="Times New Roman" w:eastAsia="Times New Roman" w:hAnsi="Times New Roman" w:cs="Times New Roman"/>
          <w:sz w:val="24"/>
          <w:szCs w:val="24"/>
        </w:rPr>
        <w:t xml:space="preserve">deep insight, we adopt qualitative in-depth interviews to understand religious minorities at workplaces; because the reports and studies that make assumptions with regard to religious minorities and discrimination usually omit the </w:t>
      </w:r>
      <w:del w:id="114" w:author="erhanaydin.phd@gmail.com" w:date="2019-01-27T21:55:00Z">
        <w:r>
          <w:rPr>
            <w:rFonts w:ascii="Times New Roman" w:eastAsia="Times New Roman" w:hAnsi="Times New Roman" w:cs="Times New Roman"/>
            <w:sz w:val="24"/>
            <w:szCs w:val="24"/>
          </w:rPr>
          <w:delText>real life</w:delText>
        </w:r>
      </w:del>
      <w:ins w:id="115" w:author="erhanaydin.phd@gmail.com" w:date="2019-01-27T21:55:00Z">
        <w:r>
          <w:rPr>
            <w:rFonts w:ascii="Times New Roman" w:eastAsia="Times New Roman" w:hAnsi="Times New Roman" w:cs="Times New Roman"/>
            <w:sz w:val="24"/>
            <w:szCs w:val="24"/>
          </w:rPr>
          <w:t>real-life</w:t>
        </w:r>
      </w:ins>
      <w:r>
        <w:rPr>
          <w:rFonts w:ascii="Times New Roman" w:eastAsia="Times New Roman" w:hAnsi="Times New Roman" w:cs="Times New Roman"/>
          <w:sz w:val="24"/>
          <w:szCs w:val="24"/>
        </w:rPr>
        <w:t xml:space="preserve"> experi</w:t>
      </w:r>
      <w:r>
        <w:rPr>
          <w:rFonts w:ascii="Times New Roman" w:eastAsia="Times New Roman" w:hAnsi="Times New Roman" w:cs="Times New Roman"/>
          <w:sz w:val="24"/>
          <w:szCs w:val="24"/>
        </w:rPr>
        <w:t xml:space="preserve">ence of individuals, and different perspectives to the topic itself. This approach helped us to understand how religious minorities construct their own reality in the given context.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Turkey in many minority reports and Internet forums has been considered a</w:t>
      </w:r>
      <w:r>
        <w:rPr>
          <w:rFonts w:ascii="Times New Roman" w:eastAsia="Times New Roman" w:hAnsi="Times New Roman" w:cs="Times New Roman"/>
          <w:sz w:val="24"/>
          <w:szCs w:val="24"/>
        </w:rPr>
        <w:t>s a country that makes discrimination against religious minorities. However, the main reason of this perspective comes from modernization process of Turkey. Historical root of Turkey based on Ottoman Empire, and the empire had a patrimonial system due to h</w:t>
      </w:r>
      <w:r>
        <w:rPr>
          <w:rFonts w:ascii="Times New Roman" w:eastAsia="Times New Roman" w:hAnsi="Times New Roman" w:cs="Times New Roman"/>
          <w:sz w:val="24"/>
          <w:szCs w:val="24"/>
        </w:rPr>
        <w:t>aving a sultan regime. Therefore, Turkish modernist movement recognized Ottoman era as primitive, reactionist, traditionalist, despotic and superstition. Thus, since the beginning of the modern republic, Turkey was positioned as nationalist, secular and mo</w:t>
      </w:r>
      <w:r>
        <w:rPr>
          <w:rFonts w:ascii="Times New Roman" w:eastAsia="Times New Roman" w:hAnsi="Times New Roman" w:cs="Times New Roman"/>
          <w:sz w:val="24"/>
          <w:szCs w:val="24"/>
        </w:rPr>
        <w:t>dern country (</w:t>
      </w:r>
      <w:proofErr w:type="spellStart"/>
      <w:r>
        <w:rPr>
          <w:rFonts w:ascii="Times New Roman" w:eastAsia="Times New Roman" w:hAnsi="Times New Roman" w:cs="Times New Roman"/>
          <w:sz w:val="24"/>
          <w:szCs w:val="24"/>
        </w:rPr>
        <w:t>Somel</w:t>
      </w:r>
      <w:proofErr w:type="spellEnd"/>
      <w:r>
        <w:rPr>
          <w:rFonts w:ascii="Times New Roman" w:eastAsia="Times New Roman" w:hAnsi="Times New Roman" w:cs="Times New Roman"/>
          <w:sz w:val="24"/>
          <w:szCs w:val="24"/>
        </w:rPr>
        <w:t xml:space="preserve">, 1998; </w:t>
      </w:r>
      <w:proofErr w:type="spellStart"/>
      <w:r>
        <w:rPr>
          <w:rFonts w:ascii="Times New Roman" w:eastAsia="Times New Roman" w:hAnsi="Times New Roman" w:cs="Times New Roman"/>
          <w:sz w:val="24"/>
          <w:szCs w:val="24"/>
        </w:rPr>
        <w:t>Kolukirik</w:t>
      </w:r>
      <w:proofErr w:type="spellEnd"/>
      <w:r>
        <w:rPr>
          <w:rFonts w:ascii="Times New Roman" w:eastAsia="Times New Roman" w:hAnsi="Times New Roman" w:cs="Times New Roman"/>
          <w:sz w:val="24"/>
          <w:szCs w:val="24"/>
        </w:rPr>
        <w:t>, 2008).  However, modernization process of Turkey ignored religious minorities and the state wanted to control religion. Article 24 in the constitution of Turkey brings limitation of religion and controlling it as follo</w:t>
      </w:r>
      <w:r>
        <w:rPr>
          <w:rFonts w:ascii="Times New Roman" w:eastAsia="Times New Roman" w:hAnsi="Times New Roman" w:cs="Times New Roman"/>
          <w:sz w:val="24"/>
          <w:szCs w:val="24"/>
        </w:rPr>
        <w:t>w:</w:t>
      </w:r>
    </w:p>
    <w:p w:rsidR="00FF7F94" w:rsidRDefault="000F0498">
      <w:pPr>
        <w:spacing w:before="240" w:after="240" w:line="360" w:lineRule="auto"/>
        <w:ind w:left="454" w:right="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Everyone has the freedom of conscience, religious belief and conviction. Acts of worship, religious rites and ceremonies shall be conducted freely, as long as they do not violate the provisions of Article 14. No one shall be compelled to worship, or to </w:t>
      </w:r>
      <w:r>
        <w:rPr>
          <w:rFonts w:ascii="Times New Roman" w:eastAsia="Times New Roman" w:hAnsi="Times New Roman" w:cs="Times New Roman"/>
          <w:sz w:val="20"/>
          <w:szCs w:val="20"/>
        </w:rPr>
        <w:t>participate in religious rites and ceremonies, or to reveal religious beliefs and convictions, or be blamed or accused because of his religious beliefs and convictions. Religious and moral education and instruction shall be conducted under state supervisio</w:t>
      </w:r>
      <w:r>
        <w:rPr>
          <w:rFonts w:ascii="Times New Roman" w:eastAsia="Times New Roman" w:hAnsi="Times New Roman" w:cs="Times New Roman"/>
          <w:sz w:val="20"/>
          <w:szCs w:val="20"/>
        </w:rPr>
        <w:t xml:space="preserve">n and control. Instruction in religious culture and morals shall be one of the compulsory lessons in the curricula of primary and secondary schools. Other religious education and instruction shall be subject to the individual’s own desire, and in the case </w:t>
      </w:r>
      <w:r>
        <w:rPr>
          <w:rFonts w:ascii="Times New Roman" w:eastAsia="Times New Roman" w:hAnsi="Times New Roman" w:cs="Times New Roman"/>
          <w:sz w:val="20"/>
          <w:szCs w:val="20"/>
        </w:rPr>
        <w:t>of minors, to the request of their legal representatives. No one shall be allowed to exploit or abuse religion or religious feelings, or things held sacred by religion, in any manner whatsoever, for the purpose of personal or political interest or influenc</w:t>
      </w:r>
      <w:r>
        <w:rPr>
          <w:rFonts w:ascii="Times New Roman" w:eastAsia="Times New Roman" w:hAnsi="Times New Roman" w:cs="Times New Roman"/>
          <w:sz w:val="20"/>
          <w:szCs w:val="20"/>
        </w:rPr>
        <w:t>e, or for even partially basing the fundamental, social, economic, political, and legal order of the State on religious tenets.</w:t>
      </w:r>
    </w:p>
    <w:p w:rsidR="00FF7F94" w:rsidRDefault="000F0498">
      <w:pPr>
        <w:spacing w:before="240" w:after="240" w:line="480" w:lineRule="auto"/>
        <w:ind w:right="454"/>
        <w:jc w:val="both"/>
        <w:rPr>
          <w:ins w:id="116" w:author="Jawad Syed" w:date="2019-04-30T15:02:00Z"/>
          <w:rFonts w:ascii="Times New Roman" w:eastAsia="Times New Roman" w:hAnsi="Times New Roman" w:cs="Times New Roman"/>
          <w:sz w:val="24"/>
          <w:szCs w:val="24"/>
        </w:rPr>
      </w:pPr>
      <w:r>
        <w:rPr>
          <w:rFonts w:ascii="Times New Roman" w:eastAsia="Times New Roman" w:hAnsi="Times New Roman" w:cs="Times New Roman"/>
          <w:sz w:val="24"/>
          <w:szCs w:val="24"/>
        </w:rPr>
        <w:t>In this paper, article 14 has been used as listed restrictions regarding religious freedom. Therefore, if any practices of any religious groups violate the Article 14 which includes “prohibiting violation of indivisible integrity of State wits its territor</w:t>
      </w:r>
      <w:r>
        <w:rPr>
          <w:rFonts w:ascii="Times New Roman" w:eastAsia="Times New Roman" w:hAnsi="Times New Roman" w:cs="Times New Roman"/>
          <w:sz w:val="24"/>
          <w:szCs w:val="24"/>
        </w:rPr>
        <w:t>y and nation, and endangering the existence of the democratic and secular order of the Republic based on human rights” (Constitution of Turkey: 6 ), The State takes precautions regarding these practices. Therefore, it is easy to make discrimination against</w:t>
      </w:r>
      <w:r>
        <w:rPr>
          <w:rFonts w:ascii="Times New Roman" w:eastAsia="Times New Roman" w:hAnsi="Times New Roman" w:cs="Times New Roman"/>
          <w:sz w:val="24"/>
          <w:szCs w:val="24"/>
        </w:rPr>
        <w:t xml:space="preserve"> religious minorities based on interpretation of any legal authorities in the state with regard to any practices of religious minorities.</w:t>
      </w:r>
    </w:p>
    <w:p w:rsidR="00FF7F94" w:rsidRDefault="00FF7F94">
      <w:pPr>
        <w:spacing w:before="240" w:after="0" w:line="480" w:lineRule="auto"/>
        <w:ind w:right="454"/>
        <w:jc w:val="both"/>
        <w:rPr>
          <w:ins w:id="117" w:author="Jawad Syed" w:date="2019-04-30T15:02:00Z"/>
          <w:rFonts w:ascii="Times New Roman" w:eastAsia="Times New Roman" w:hAnsi="Times New Roman" w:cs="Times New Roman"/>
          <w:sz w:val="24"/>
          <w:szCs w:val="24"/>
        </w:rPr>
      </w:pPr>
    </w:p>
    <w:p w:rsidR="00FF7F94" w:rsidRDefault="00FF7F94">
      <w:pPr>
        <w:spacing w:before="240" w:after="240" w:line="480" w:lineRule="auto"/>
        <w:ind w:right="454"/>
        <w:jc w:val="both"/>
        <w:rPr>
          <w:ins w:id="118" w:author="Jawad Syed" w:date="2019-04-30T15:02:00Z"/>
          <w:rFonts w:ascii="Times New Roman" w:eastAsia="Times New Roman" w:hAnsi="Times New Roman" w:cs="Times New Roman"/>
          <w:sz w:val="24"/>
          <w:szCs w:val="24"/>
        </w:rPr>
      </w:pPr>
    </w:p>
    <w:p w:rsidR="00FF7F94" w:rsidRDefault="00FF7F94">
      <w:pPr>
        <w:spacing w:before="240" w:after="240" w:line="480" w:lineRule="auto"/>
        <w:ind w:right="454"/>
        <w:jc w:val="both"/>
        <w:rPr>
          <w:ins w:id="119" w:author="Jawad Syed" w:date="2019-04-30T15:02:00Z"/>
          <w:rFonts w:ascii="Times New Roman" w:eastAsia="Times New Roman" w:hAnsi="Times New Roman" w:cs="Times New Roman"/>
          <w:sz w:val="24"/>
          <w:szCs w:val="24"/>
        </w:rPr>
      </w:pPr>
    </w:p>
    <w:p w:rsidR="00FF7F94" w:rsidRDefault="000F0498">
      <w:pPr>
        <w:numPr>
          <w:ilvl w:val="0"/>
          <w:numId w:val="2"/>
        </w:numPr>
        <w:spacing w:line="480" w:lineRule="auto"/>
        <w:jc w:val="both"/>
        <w:rPr>
          <w:ins w:id="120" w:author="Jawad Syed" w:date="2019-04-30T15:02:00Z"/>
          <w:rFonts w:ascii="Times New Roman" w:eastAsia="Times New Roman" w:hAnsi="Times New Roman" w:cs="Times New Roman"/>
          <w:b/>
          <w:sz w:val="24"/>
          <w:szCs w:val="24"/>
        </w:rPr>
      </w:pPr>
      <w:ins w:id="121" w:author="Jawad Syed" w:date="2019-04-30T15:02:00Z">
        <w:r>
          <w:rPr>
            <w:rFonts w:ascii="Times New Roman" w:eastAsia="Times New Roman" w:hAnsi="Times New Roman" w:cs="Times New Roman"/>
            <w:sz w:val="24"/>
            <w:szCs w:val="24"/>
          </w:rPr>
          <w:t>Understanding Religious Diversity in the Pakistani Context</w:t>
        </w:r>
      </w:ins>
    </w:p>
    <w:p w:rsidR="00FF7F94" w:rsidRDefault="00FF7F94">
      <w:pPr>
        <w:spacing w:line="480" w:lineRule="auto"/>
        <w:ind w:left="360"/>
        <w:jc w:val="both"/>
        <w:rPr>
          <w:ins w:id="122" w:author="Jawad Syed" w:date="2019-04-30T15:02:00Z"/>
          <w:rFonts w:ascii="Times New Roman" w:eastAsia="Times New Roman" w:hAnsi="Times New Roman" w:cs="Times New Roman"/>
          <w:sz w:val="24"/>
          <w:szCs w:val="24"/>
        </w:rPr>
      </w:pPr>
    </w:p>
    <w:p w:rsidR="00FF7F94" w:rsidRDefault="000F0498">
      <w:pPr>
        <w:spacing w:after="0" w:line="480" w:lineRule="auto"/>
        <w:ind w:left="360"/>
        <w:jc w:val="both"/>
        <w:rPr>
          <w:ins w:id="123" w:author="Jawad Syed" w:date="2019-04-30T15:02:00Z"/>
          <w:rFonts w:ascii="Times New Roman" w:eastAsia="Times New Roman" w:hAnsi="Times New Roman" w:cs="Times New Roman"/>
          <w:sz w:val="24"/>
          <w:szCs w:val="24"/>
        </w:rPr>
      </w:pPr>
      <w:ins w:id="124" w:author="Jawad Syed" w:date="2019-04-30T15:02:00Z">
        <w:r>
          <w:rPr>
            <w:rFonts w:ascii="Times New Roman" w:eastAsia="Times New Roman" w:hAnsi="Times New Roman" w:cs="Times New Roman"/>
            <w:sz w:val="24"/>
            <w:szCs w:val="24"/>
          </w:rPr>
          <w:t xml:space="preserve">Historically, Shia in South Asia faced persecution by some Sunni rulers, clerics and Mughal Emperors which resulted in the killings of eminent Shia scholars like Qazi </w:t>
        </w:r>
        <w:proofErr w:type="spellStart"/>
        <w:r>
          <w:rPr>
            <w:rFonts w:ascii="Times New Roman" w:eastAsia="Times New Roman" w:hAnsi="Times New Roman" w:cs="Times New Roman"/>
            <w:sz w:val="24"/>
            <w:szCs w:val="24"/>
          </w:rPr>
          <w:t>Nurullah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Shustari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(1549-1610, also known as Shaheed-e-</w:t>
        </w:r>
        <w:proofErr w:type="spellStart"/>
        <w:r>
          <w:rPr>
            <w:rFonts w:ascii="Times New Roman" w:eastAsia="Times New Roman" w:hAnsi="Times New Roman" w:cs="Times New Roman"/>
            <w:sz w:val="24"/>
            <w:szCs w:val="24"/>
          </w:rPr>
          <w:t>Thaalis</w:t>
        </w:r>
        <w:proofErr w:type="spellEnd"/>
        <w:r>
          <w:rPr>
            <w:rFonts w:ascii="Times New Roman" w:eastAsia="Times New Roman" w:hAnsi="Times New Roman" w:cs="Times New Roman"/>
            <w:sz w:val="24"/>
            <w:szCs w:val="24"/>
          </w:rPr>
          <w:t>, the Third Martyr) and Mirz</w:t>
        </w:r>
        <w:r>
          <w:rPr>
            <w:rFonts w:ascii="Times New Roman" w:eastAsia="Times New Roman" w:hAnsi="Times New Roman" w:cs="Times New Roman"/>
            <w:sz w:val="24"/>
            <w:szCs w:val="24"/>
          </w:rPr>
          <w:t xml:space="preserve">a Muhammad Kamil </w:t>
        </w:r>
        <w:proofErr w:type="spellStart"/>
        <w:r>
          <w:rPr>
            <w:rFonts w:ascii="Times New Roman" w:eastAsia="Times New Roman" w:hAnsi="Times New Roman" w:cs="Times New Roman"/>
            <w:sz w:val="24"/>
            <w:szCs w:val="24"/>
          </w:rPr>
          <w:t>Dehlavi</w:t>
        </w:r>
        <w:proofErr w:type="spellEnd"/>
        <w:r>
          <w:rPr>
            <w:rFonts w:ascii="Times New Roman" w:eastAsia="Times New Roman" w:hAnsi="Times New Roman" w:cs="Times New Roman"/>
            <w:sz w:val="24"/>
            <w:szCs w:val="24"/>
          </w:rPr>
          <w:t xml:space="preserve"> (d. 1819, also known as Shaheed-e- </w:t>
        </w:r>
        <w:proofErr w:type="spellStart"/>
        <w:r>
          <w:rPr>
            <w:rFonts w:ascii="Times New Roman" w:eastAsia="Times New Roman" w:hAnsi="Times New Roman" w:cs="Times New Roman"/>
            <w:sz w:val="24"/>
            <w:szCs w:val="24"/>
          </w:rPr>
          <w:t>Rabay</w:t>
        </w:r>
        <w:proofErr w:type="spellEnd"/>
        <w:r>
          <w:rPr>
            <w:rFonts w:ascii="Times New Roman" w:eastAsia="Times New Roman" w:hAnsi="Times New Roman" w:cs="Times New Roman"/>
            <w:sz w:val="24"/>
            <w:szCs w:val="24"/>
          </w:rPr>
          <w:t xml:space="preserve">, the Fourth Martyr) who are two of the five important martyred clerics of Shia Islam. Shias in Kashmir have faced massacres in the past few centuries. Plunder, loot and massacres which came </w:t>
        </w:r>
        <w:r>
          <w:rPr>
            <w:rFonts w:ascii="Times New Roman" w:eastAsia="Times New Roman" w:hAnsi="Times New Roman" w:cs="Times New Roman"/>
            <w:sz w:val="24"/>
            <w:szCs w:val="24"/>
          </w:rPr>
          <w:t xml:space="preserve">to be known as </w:t>
        </w:r>
        <w:proofErr w:type="spellStart"/>
        <w:r>
          <w:rPr>
            <w:rFonts w:ascii="Times New Roman" w:eastAsia="Times New Roman" w:hAnsi="Times New Roman" w:cs="Times New Roman"/>
            <w:sz w:val="24"/>
            <w:szCs w:val="24"/>
          </w:rPr>
          <w:t>Taarajs</w:t>
        </w:r>
        <w:proofErr w:type="spellEnd"/>
        <w:r>
          <w:rPr>
            <w:rFonts w:ascii="Times New Roman" w:eastAsia="Times New Roman" w:hAnsi="Times New Roman" w:cs="Times New Roman"/>
            <w:sz w:val="24"/>
            <w:szCs w:val="24"/>
          </w:rPr>
          <w:t xml:space="preserve"> virtually devastated the community between 15th to 19th century during which the Shia habitations were plundered, people slaughtered, libraries </w:t>
        </w:r>
        <w:proofErr w:type="gramStart"/>
        <w:r>
          <w:rPr>
            <w:rFonts w:ascii="Times New Roman" w:eastAsia="Times New Roman" w:hAnsi="Times New Roman" w:cs="Times New Roman"/>
            <w:sz w:val="24"/>
            <w:szCs w:val="24"/>
          </w:rPr>
          <w:t>burnt</w:t>
        </w:r>
        <w:proofErr w:type="gramEnd"/>
        <w:r>
          <w:rPr>
            <w:rFonts w:ascii="Times New Roman" w:eastAsia="Times New Roman" w:hAnsi="Times New Roman" w:cs="Times New Roman"/>
            <w:sz w:val="24"/>
            <w:szCs w:val="24"/>
          </w:rPr>
          <w:t xml:space="preserve"> and their sacred sites desecrated. Sheikh Ahmad </w:t>
        </w:r>
        <w:proofErr w:type="spellStart"/>
        <w:r>
          <w:rPr>
            <w:rFonts w:ascii="Times New Roman" w:eastAsia="Times New Roman" w:hAnsi="Times New Roman" w:cs="Times New Roman"/>
            <w:sz w:val="24"/>
            <w:szCs w:val="24"/>
          </w:rPr>
          <w:t>Sarhindi</w:t>
        </w:r>
        <w:proofErr w:type="spellEnd"/>
        <w:r>
          <w:rPr>
            <w:rFonts w:ascii="Times New Roman" w:eastAsia="Times New Roman" w:hAnsi="Times New Roman" w:cs="Times New Roman"/>
            <w:sz w:val="24"/>
            <w:szCs w:val="24"/>
          </w:rPr>
          <w:t xml:space="preserve"> (1564-1624, known as </w:t>
        </w:r>
        <w:proofErr w:type="spellStart"/>
        <w:r>
          <w:rPr>
            <w:rFonts w:ascii="Times New Roman" w:eastAsia="Times New Roman" w:hAnsi="Times New Roman" w:cs="Times New Roman"/>
            <w:sz w:val="24"/>
            <w:szCs w:val="24"/>
          </w:rPr>
          <w:t>Mujad</w:t>
        </w:r>
        <w:r>
          <w:rPr>
            <w:rFonts w:ascii="Times New Roman" w:eastAsia="Times New Roman" w:hAnsi="Times New Roman" w:cs="Times New Roman"/>
            <w:sz w:val="24"/>
            <w:szCs w:val="24"/>
          </w:rPr>
          <w:t>did</w:t>
        </w:r>
        <w:proofErr w:type="spellEnd"/>
        <w:r>
          <w:rPr>
            <w:rFonts w:ascii="Times New Roman" w:eastAsia="Times New Roman" w:hAnsi="Times New Roman" w:cs="Times New Roman"/>
            <w:sz w:val="24"/>
            <w:szCs w:val="24"/>
          </w:rPr>
          <w:t xml:space="preserve"> Alf Sani), Shah </w:t>
        </w:r>
        <w:proofErr w:type="spellStart"/>
        <w:r>
          <w:rPr>
            <w:rFonts w:ascii="Times New Roman" w:eastAsia="Times New Roman" w:hAnsi="Times New Roman" w:cs="Times New Roman"/>
            <w:sz w:val="24"/>
            <w:szCs w:val="24"/>
          </w:rPr>
          <w:t>Waliullah</w:t>
        </w:r>
        <w:proofErr w:type="spellEnd"/>
        <w:r>
          <w:rPr>
            <w:rFonts w:ascii="Times New Roman" w:eastAsia="Times New Roman" w:hAnsi="Times New Roman" w:cs="Times New Roman"/>
            <w:sz w:val="24"/>
            <w:szCs w:val="24"/>
          </w:rPr>
          <w:t xml:space="preserve"> (1703-1762) and Shah Ismail (1779-1831) played a key role in aggravating anti-Shia sentiments in local Sunni rulers and populations in India. Afghanistan’s Pashtun ruler Ahmad Shah </w:t>
        </w:r>
        <w:proofErr w:type="spellStart"/>
        <w:r>
          <w:rPr>
            <w:rFonts w:ascii="Times New Roman" w:eastAsia="Times New Roman" w:hAnsi="Times New Roman" w:cs="Times New Roman"/>
            <w:sz w:val="24"/>
            <w:szCs w:val="24"/>
          </w:rPr>
          <w:t>Durrani</w:t>
        </w:r>
        <w:proofErr w:type="spellEnd"/>
        <w:r>
          <w:rPr>
            <w:rFonts w:ascii="Times New Roman" w:eastAsia="Times New Roman" w:hAnsi="Times New Roman" w:cs="Times New Roman"/>
            <w:sz w:val="24"/>
            <w:szCs w:val="24"/>
          </w:rPr>
          <w:t xml:space="preserve"> Abdali (1722-1772), who invaded India</w:t>
        </w:r>
        <w:r>
          <w:rPr>
            <w:rFonts w:ascii="Times New Roman" w:eastAsia="Times New Roman" w:hAnsi="Times New Roman" w:cs="Times New Roman"/>
            <w:sz w:val="24"/>
            <w:szCs w:val="24"/>
          </w:rPr>
          <w:t xml:space="preserve"> upon the invitation of Shah </w:t>
        </w:r>
        <w:proofErr w:type="spellStart"/>
        <w:r>
          <w:rPr>
            <w:rFonts w:ascii="Times New Roman" w:eastAsia="Times New Roman" w:hAnsi="Times New Roman" w:cs="Times New Roman"/>
            <w:sz w:val="24"/>
            <w:szCs w:val="24"/>
          </w:rPr>
          <w:t>Waliullah</w:t>
        </w:r>
        <w:proofErr w:type="spellEnd"/>
        <w:r>
          <w:rPr>
            <w:rFonts w:ascii="Times New Roman" w:eastAsia="Times New Roman" w:hAnsi="Times New Roman" w:cs="Times New Roman"/>
            <w:sz w:val="24"/>
            <w:szCs w:val="24"/>
          </w:rPr>
          <w:t>, especially targeted and killed Hindus and Shia Muslims. The sectarian sentiments became further institutionalized in the shape of the anti-Shia literature and fatwas (religious decrees) issued after the establishment</w:t>
        </w:r>
        <w:r>
          <w:rPr>
            <w:rFonts w:ascii="Times New Roman" w:eastAsia="Times New Roman" w:hAnsi="Times New Roman" w:cs="Times New Roman"/>
            <w:sz w:val="24"/>
            <w:szCs w:val="24"/>
          </w:rPr>
          <w:t xml:space="preserve"> of the </w:t>
        </w:r>
        <w:proofErr w:type="spellStart"/>
        <w:r>
          <w:rPr>
            <w:rFonts w:ascii="Times New Roman" w:eastAsia="Times New Roman" w:hAnsi="Times New Roman" w:cs="Times New Roman"/>
            <w:sz w:val="24"/>
            <w:szCs w:val="24"/>
          </w:rPr>
          <w:t>Darul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Uloom</w:t>
        </w:r>
        <w:proofErr w:type="spellEnd"/>
        <w:r>
          <w:rPr>
            <w:rFonts w:ascii="Times New Roman" w:eastAsia="Times New Roman" w:hAnsi="Times New Roman" w:cs="Times New Roman"/>
            <w:sz w:val="24"/>
            <w:szCs w:val="24"/>
          </w:rPr>
          <w:t xml:space="preserve"> Deoband, the first Deobandi madrassa that was founded in 1866 by Muhammad </w:t>
        </w:r>
        <w:proofErr w:type="spellStart"/>
        <w:r>
          <w:rPr>
            <w:rFonts w:ascii="Times New Roman" w:eastAsia="Times New Roman" w:hAnsi="Times New Roman" w:cs="Times New Roman"/>
            <w:sz w:val="24"/>
            <w:szCs w:val="24"/>
          </w:rPr>
          <w:t>Qasim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Nanautavi</w:t>
        </w:r>
        <w:proofErr w:type="spellEnd"/>
        <w:r>
          <w:rPr>
            <w:rFonts w:ascii="Times New Roman" w:eastAsia="Times New Roman" w:hAnsi="Times New Roman" w:cs="Times New Roman"/>
            <w:sz w:val="24"/>
            <w:szCs w:val="24"/>
          </w:rPr>
          <w:t xml:space="preserve">. In Saudi Arabia, the anti-Shia and anti-Sunni Sufi sentiments became institutionalized in the shape of the Wahhabi movement of Muhammad ibn </w:t>
        </w:r>
        <w:proofErr w:type="spellStart"/>
        <w:r>
          <w:rPr>
            <w:rFonts w:ascii="Times New Roman" w:eastAsia="Times New Roman" w:hAnsi="Times New Roman" w:cs="Times New Roman"/>
            <w:sz w:val="24"/>
            <w:szCs w:val="24"/>
          </w:rPr>
          <w:t>abd</w:t>
        </w:r>
        <w:proofErr w:type="spellEnd"/>
        <w:r>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l-</w:t>
        </w:r>
        <w:proofErr w:type="spellStart"/>
        <w:r>
          <w:rPr>
            <w:rFonts w:ascii="Times New Roman" w:eastAsia="Times New Roman" w:hAnsi="Times New Roman" w:cs="Times New Roman"/>
            <w:sz w:val="24"/>
            <w:szCs w:val="24"/>
          </w:rPr>
          <w:t>Wahhab</w:t>
        </w:r>
        <w:proofErr w:type="spellEnd"/>
        <w:r>
          <w:rPr>
            <w:rFonts w:ascii="Times New Roman" w:eastAsia="Times New Roman" w:hAnsi="Times New Roman" w:cs="Times New Roman"/>
            <w:sz w:val="24"/>
            <w:szCs w:val="24"/>
          </w:rPr>
          <w:t xml:space="preserve"> (1703-1792) and the subsequent ascendance of the Saud family to power.</w:t>
        </w:r>
      </w:ins>
    </w:p>
    <w:p w:rsidR="00FF7F94" w:rsidRDefault="000F0498">
      <w:pPr>
        <w:spacing w:line="480" w:lineRule="auto"/>
        <w:ind w:left="360"/>
        <w:jc w:val="both"/>
        <w:rPr>
          <w:ins w:id="125" w:author="Jawad Syed" w:date="2019-04-30T15:02:00Z"/>
          <w:rFonts w:ascii="Times New Roman" w:eastAsia="Times New Roman" w:hAnsi="Times New Roman" w:cs="Times New Roman"/>
          <w:sz w:val="24"/>
          <w:szCs w:val="24"/>
        </w:rPr>
      </w:pPr>
      <w:ins w:id="126"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27" w:author="Jawad Syed" w:date="2019-04-30T15:02:00Z"/>
          <w:rFonts w:ascii="Times New Roman" w:eastAsia="Times New Roman" w:hAnsi="Times New Roman" w:cs="Times New Roman"/>
          <w:sz w:val="24"/>
          <w:szCs w:val="24"/>
        </w:rPr>
      </w:pPr>
      <w:ins w:id="128" w:author="Jawad Syed" w:date="2019-04-30T15:02:00Z">
        <w:r>
          <w:rPr>
            <w:rFonts w:ascii="Times New Roman" w:eastAsia="Times New Roman" w:hAnsi="Times New Roman" w:cs="Times New Roman"/>
            <w:sz w:val="24"/>
            <w:szCs w:val="24"/>
          </w:rPr>
          <w:t>Some of these anti-Shia sentiments were also inherited when Pakistan came into being in August 1947. The founder of Pakistan, although himself a Shia Muslim, was denied a sta</w:t>
        </w:r>
        <w:r>
          <w:rPr>
            <w:rFonts w:ascii="Times New Roman" w:eastAsia="Times New Roman" w:hAnsi="Times New Roman" w:cs="Times New Roman"/>
            <w:sz w:val="24"/>
            <w:szCs w:val="24"/>
          </w:rPr>
          <w:t xml:space="preserve">te funeral led by a Shia cleric. His state funeral was led by a Deobandi cleric, a Sunni sub-sect that remains vehemently anti-Shia and anti-Sunni </w:t>
        </w:r>
        <w:proofErr w:type="spellStart"/>
        <w:r>
          <w:rPr>
            <w:rFonts w:ascii="Times New Roman" w:eastAsia="Times New Roman" w:hAnsi="Times New Roman" w:cs="Times New Roman"/>
            <w:sz w:val="24"/>
            <w:szCs w:val="24"/>
          </w:rPr>
          <w:t>Barelvi</w:t>
        </w:r>
        <w:proofErr w:type="spellEnd"/>
        <w:r>
          <w:rPr>
            <w:rFonts w:ascii="Times New Roman" w:eastAsia="Times New Roman" w:hAnsi="Times New Roman" w:cs="Times New Roman"/>
            <w:sz w:val="24"/>
            <w:szCs w:val="24"/>
          </w:rPr>
          <w:t>.</w:t>
        </w:r>
      </w:ins>
    </w:p>
    <w:p w:rsidR="00FF7F94" w:rsidRDefault="000F0498">
      <w:pPr>
        <w:spacing w:line="480" w:lineRule="auto"/>
        <w:ind w:left="360"/>
        <w:jc w:val="both"/>
        <w:rPr>
          <w:ins w:id="129" w:author="Jawad Syed" w:date="2019-04-30T15:02:00Z"/>
          <w:rFonts w:ascii="Times New Roman" w:eastAsia="Times New Roman" w:hAnsi="Times New Roman" w:cs="Times New Roman"/>
          <w:sz w:val="24"/>
          <w:szCs w:val="24"/>
        </w:rPr>
      </w:pPr>
      <w:ins w:id="130"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31" w:author="Jawad Syed" w:date="2019-04-30T15:02:00Z"/>
          <w:rFonts w:ascii="Times New Roman" w:eastAsia="Times New Roman" w:hAnsi="Times New Roman" w:cs="Times New Roman"/>
          <w:sz w:val="24"/>
          <w:szCs w:val="24"/>
        </w:rPr>
      </w:pPr>
      <w:ins w:id="132" w:author="Jawad Syed" w:date="2019-04-30T15:02:00Z">
        <w:r>
          <w:rPr>
            <w:rFonts w:ascii="Times New Roman" w:eastAsia="Times New Roman" w:hAnsi="Times New Roman" w:cs="Times New Roman"/>
            <w:sz w:val="24"/>
            <w:szCs w:val="24"/>
          </w:rPr>
          <w:lastRenderedPageBreak/>
          <w:t xml:space="preserve">Pakistan is a Muslim majority country with 97% Muslim population. Shias make up between 10 and 15 </w:t>
        </w:r>
        <w:r>
          <w:rPr>
            <w:rFonts w:ascii="Times New Roman" w:eastAsia="Times New Roman" w:hAnsi="Times New Roman" w:cs="Times New Roman"/>
            <w:sz w:val="24"/>
            <w:szCs w:val="24"/>
          </w:rPr>
          <w:t xml:space="preserve">per cent of the Muslim population of Pakistan, with a population estimated to be between 17 and 26 million. Majority of Sunnis comprises </w:t>
        </w:r>
        <w:proofErr w:type="spellStart"/>
        <w:r>
          <w:rPr>
            <w:rFonts w:ascii="Times New Roman" w:eastAsia="Times New Roman" w:hAnsi="Times New Roman" w:cs="Times New Roman"/>
            <w:sz w:val="24"/>
            <w:szCs w:val="24"/>
          </w:rPr>
          <w:t>Barelvi</w:t>
        </w:r>
        <w:proofErr w:type="spellEnd"/>
        <w:r>
          <w:rPr>
            <w:rFonts w:ascii="Times New Roman" w:eastAsia="Times New Roman" w:hAnsi="Times New Roman" w:cs="Times New Roman"/>
            <w:sz w:val="24"/>
            <w:szCs w:val="24"/>
          </w:rPr>
          <w:t xml:space="preserve"> (Sufi) Muslims whereas Deobandi and Wahhabi (Salafi or </w:t>
        </w:r>
        <w:proofErr w:type="spellStart"/>
        <w:r>
          <w:rPr>
            <w:rFonts w:ascii="Times New Roman" w:eastAsia="Times New Roman" w:hAnsi="Times New Roman" w:cs="Times New Roman"/>
            <w:sz w:val="24"/>
            <w:szCs w:val="24"/>
          </w:rPr>
          <w:t>Ahl</w:t>
        </w:r>
        <w:proofErr w:type="spellEnd"/>
        <w:r>
          <w:rPr>
            <w:rFonts w:ascii="Times New Roman" w:eastAsia="Times New Roman" w:hAnsi="Times New Roman" w:cs="Times New Roman"/>
            <w:sz w:val="24"/>
            <w:szCs w:val="24"/>
          </w:rPr>
          <w:t>-e-Hadith) Muslims constitute less than 20 per cent o</w:t>
        </w:r>
        <w:r>
          <w:rPr>
            <w:rFonts w:ascii="Times New Roman" w:eastAsia="Times New Roman" w:hAnsi="Times New Roman" w:cs="Times New Roman"/>
            <w:sz w:val="24"/>
            <w:szCs w:val="24"/>
          </w:rPr>
          <w:t>f Sunni Muslims (HRCP, 2012).</w:t>
        </w:r>
      </w:ins>
    </w:p>
    <w:p w:rsidR="00FF7F94" w:rsidRDefault="000F0498">
      <w:pPr>
        <w:spacing w:line="480" w:lineRule="auto"/>
        <w:ind w:left="360"/>
        <w:jc w:val="both"/>
        <w:rPr>
          <w:ins w:id="133" w:author="Jawad Syed" w:date="2019-04-30T15:02:00Z"/>
          <w:rFonts w:ascii="Times New Roman" w:eastAsia="Times New Roman" w:hAnsi="Times New Roman" w:cs="Times New Roman"/>
          <w:sz w:val="24"/>
          <w:szCs w:val="24"/>
        </w:rPr>
      </w:pPr>
      <w:ins w:id="134"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35" w:author="Jawad Syed" w:date="2019-04-30T15:02:00Z"/>
          <w:rFonts w:ascii="Times New Roman" w:eastAsia="Times New Roman" w:hAnsi="Times New Roman" w:cs="Times New Roman"/>
          <w:sz w:val="24"/>
          <w:szCs w:val="24"/>
        </w:rPr>
      </w:pPr>
      <w:ins w:id="136" w:author="Jawad Syed" w:date="2019-04-30T15:02:00Z">
        <w:r>
          <w:rPr>
            <w:rFonts w:ascii="Times New Roman" w:eastAsia="Times New Roman" w:hAnsi="Times New Roman" w:cs="Times New Roman"/>
            <w:sz w:val="24"/>
            <w:szCs w:val="24"/>
          </w:rPr>
          <w:t>Although Shia in Pakistan are scattered throughout the country, there are certain areas where Shias constitute majority population, e.g., Gilgit-</w:t>
        </w:r>
        <w:proofErr w:type="spellStart"/>
        <w:r>
          <w:rPr>
            <w:rFonts w:ascii="Times New Roman" w:eastAsia="Times New Roman" w:hAnsi="Times New Roman" w:cs="Times New Roman"/>
            <w:sz w:val="24"/>
            <w:szCs w:val="24"/>
          </w:rPr>
          <w:t>Biltistan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Kurram</w:t>
        </w:r>
        <w:proofErr w:type="spellEnd"/>
        <w:r>
          <w:rPr>
            <w:rFonts w:ascii="Times New Roman" w:eastAsia="Times New Roman" w:hAnsi="Times New Roman" w:cs="Times New Roman"/>
            <w:sz w:val="24"/>
            <w:szCs w:val="24"/>
          </w:rPr>
          <w:t xml:space="preserve"> Agency in Khyber Pakhtunkhwa (KP) and significant presence in</w:t>
        </w:r>
        <w:r>
          <w:rPr>
            <w:rFonts w:ascii="Times New Roman" w:eastAsia="Times New Roman" w:hAnsi="Times New Roman" w:cs="Times New Roman"/>
            <w:sz w:val="24"/>
            <w:szCs w:val="24"/>
          </w:rPr>
          <w:t xml:space="preserve"> certain areas of </w:t>
        </w:r>
        <w:proofErr w:type="spellStart"/>
        <w:r>
          <w:rPr>
            <w:rFonts w:ascii="Times New Roman" w:eastAsia="Times New Roman" w:hAnsi="Times New Roman" w:cs="Times New Roman"/>
            <w:sz w:val="24"/>
            <w:szCs w:val="24"/>
          </w:rPr>
          <w:t>Jhang</w:t>
        </w:r>
        <w:proofErr w:type="spellEnd"/>
        <w:r>
          <w:rPr>
            <w:rFonts w:ascii="Times New Roman" w:eastAsia="Times New Roman" w:hAnsi="Times New Roman" w:cs="Times New Roman"/>
            <w:sz w:val="24"/>
            <w:szCs w:val="24"/>
          </w:rPr>
          <w:t xml:space="preserve">, D.I. Khan, Quetta and Layyah. Shias of Pakistan belong to almost all ethnic backgrounds including but not limited to Punjabi, Pashtun, Sindhi, Baloch, Urdu speaking, Hazara, </w:t>
        </w:r>
        <w:proofErr w:type="spellStart"/>
        <w:r>
          <w:rPr>
            <w:rFonts w:ascii="Times New Roman" w:eastAsia="Times New Roman" w:hAnsi="Times New Roman" w:cs="Times New Roman"/>
            <w:sz w:val="24"/>
            <w:szCs w:val="24"/>
          </w:rPr>
          <w:t>Gilgiti</w:t>
        </w:r>
        <w:proofErr w:type="spellEnd"/>
        <w:r>
          <w:rPr>
            <w:rFonts w:ascii="Times New Roman" w:eastAsia="Times New Roman" w:hAnsi="Times New Roman" w:cs="Times New Roman"/>
            <w:sz w:val="24"/>
            <w:szCs w:val="24"/>
          </w:rPr>
          <w:t xml:space="preserve"> etc.</w:t>
        </w:r>
      </w:ins>
    </w:p>
    <w:p w:rsidR="00FF7F94" w:rsidRDefault="000F0498">
      <w:pPr>
        <w:spacing w:line="480" w:lineRule="auto"/>
        <w:ind w:left="360"/>
        <w:jc w:val="both"/>
        <w:rPr>
          <w:ins w:id="137" w:author="Jawad Syed" w:date="2019-04-30T15:02:00Z"/>
          <w:rFonts w:ascii="Times New Roman" w:eastAsia="Times New Roman" w:hAnsi="Times New Roman" w:cs="Times New Roman"/>
          <w:sz w:val="24"/>
          <w:szCs w:val="24"/>
        </w:rPr>
      </w:pPr>
      <w:ins w:id="138"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39" w:author="Jawad Syed" w:date="2019-04-30T15:02:00Z"/>
          <w:rFonts w:ascii="Times New Roman" w:eastAsia="Times New Roman" w:hAnsi="Times New Roman" w:cs="Times New Roman"/>
          <w:sz w:val="24"/>
          <w:szCs w:val="24"/>
        </w:rPr>
      </w:pPr>
      <w:ins w:id="140" w:author="Jawad Syed" w:date="2019-04-30T15:02:00Z">
        <w:r>
          <w:rPr>
            <w:rFonts w:ascii="Times New Roman" w:eastAsia="Times New Roman" w:hAnsi="Times New Roman" w:cs="Times New Roman"/>
            <w:sz w:val="24"/>
            <w:szCs w:val="24"/>
          </w:rPr>
          <w:t>Assimilation and subtle persecution</w:t>
        </w:r>
      </w:ins>
    </w:p>
    <w:p w:rsidR="00FF7F94" w:rsidRDefault="000F0498">
      <w:pPr>
        <w:spacing w:line="480" w:lineRule="auto"/>
        <w:ind w:left="360"/>
        <w:jc w:val="both"/>
        <w:rPr>
          <w:ins w:id="141" w:author="Jawad Syed" w:date="2019-04-30T15:02:00Z"/>
          <w:rFonts w:ascii="Times New Roman" w:eastAsia="Times New Roman" w:hAnsi="Times New Roman" w:cs="Times New Roman"/>
          <w:sz w:val="24"/>
          <w:szCs w:val="24"/>
        </w:rPr>
      </w:pPr>
      <w:ins w:id="142" w:author="Jawad Syed" w:date="2019-04-30T15:02:00Z">
        <w:r>
          <w:rPr>
            <w:rFonts w:ascii="Times New Roman" w:eastAsia="Times New Roman" w:hAnsi="Times New Roman" w:cs="Times New Roman"/>
            <w:sz w:val="24"/>
            <w:szCs w:val="24"/>
          </w:rPr>
          <w:t xml:space="preserve"> In go</w:t>
        </w:r>
        <w:r>
          <w:rPr>
            <w:rFonts w:ascii="Times New Roman" w:eastAsia="Times New Roman" w:hAnsi="Times New Roman" w:cs="Times New Roman"/>
            <w:sz w:val="24"/>
            <w:szCs w:val="24"/>
          </w:rPr>
          <w:t>vernment census and other national surveys, usually no data is collected on sect basis. All Muslim sects including Sunni and Shia with all of their sub-denominations are categorized as Muslims. There is a tendency to suppress and deny Shia identity and ass</w:t>
        </w:r>
        <w:r>
          <w:rPr>
            <w:rFonts w:ascii="Times New Roman" w:eastAsia="Times New Roman" w:hAnsi="Times New Roman" w:cs="Times New Roman"/>
            <w:sz w:val="24"/>
            <w:szCs w:val="24"/>
          </w:rPr>
          <w:t xml:space="preserve">imilate them with Sunni Muslims. For example, in the Objective Resolution, the preamble and integral part of Pakistan’s national constitution, there is a commitment to the Sunni Islamic principles of the Quran and Sunnah, but no affirmation is made to the </w:t>
        </w:r>
        <w:r>
          <w:rPr>
            <w:rFonts w:ascii="Times New Roman" w:eastAsia="Times New Roman" w:hAnsi="Times New Roman" w:cs="Times New Roman"/>
            <w:sz w:val="24"/>
            <w:szCs w:val="24"/>
          </w:rPr>
          <w:t xml:space="preserve">Shia Muslims’ belief in </w:t>
        </w:r>
        <w:proofErr w:type="spellStart"/>
        <w:r>
          <w:rPr>
            <w:rFonts w:ascii="Times New Roman" w:eastAsia="Times New Roman" w:hAnsi="Times New Roman" w:cs="Times New Roman"/>
            <w:sz w:val="24"/>
            <w:szCs w:val="24"/>
          </w:rPr>
          <w:t>Ahl</w:t>
        </w:r>
        <w:proofErr w:type="spellEnd"/>
        <w:r>
          <w:rPr>
            <w:rFonts w:ascii="Times New Roman" w:eastAsia="Times New Roman" w:hAnsi="Times New Roman" w:cs="Times New Roman"/>
            <w:sz w:val="24"/>
            <w:szCs w:val="24"/>
          </w:rPr>
          <w:t xml:space="preserve"> al-Bayt (the Prophet’s family and descendants). Similarly, Islamic laws of General Zia-ul-</w:t>
        </w:r>
        <w:proofErr w:type="spellStart"/>
        <w:r>
          <w:rPr>
            <w:rFonts w:ascii="Times New Roman" w:eastAsia="Times New Roman" w:hAnsi="Times New Roman" w:cs="Times New Roman"/>
            <w:sz w:val="24"/>
            <w:szCs w:val="24"/>
          </w:rPr>
          <w:t>Haq</w:t>
        </w:r>
        <w:proofErr w:type="spellEnd"/>
        <w:r>
          <w:rPr>
            <w:rFonts w:ascii="Times New Roman" w:eastAsia="Times New Roman" w:hAnsi="Times New Roman" w:cs="Times New Roman"/>
            <w:sz w:val="24"/>
            <w:szCs w:val="24"/>
          </w:rPr>
          <w:t xml:space="preserve"> (1977-88) were clearly tilted towards the Deobandi and Salafi traditions of Islam. In the mainstream media and literature, usually the</w:t>
        </w:r>
        <w:r>
          <w:rPr>
            <w:rFonts w:ascii="Times New Roman" w:eastAsia="Times New Roman" w:hAnsi="Times New Roman" w:cs="Times New Roman"/>
            <w:sz w:val="24"/>
            <w:szCs w:val="24"/>
          </w:rPr>
          <w:t xml:space="preserve"> Sunni practices of Islam, e.g., methods of prayer, are presented as ‘normal’ and ‘mainstream’ and on TV channels, the calls for prayer are broadcast as per Sunni tradition. In the literature of </w:t>
        </w:r>
        <w:r>
          <w:rPr>
            <w:rFonts w:ascii="Times New Roman" w:eastAsia="Times New Roman" w:hAnsi="Times New Roman" w:cs="Times New Roman"/>
            <w:sz w:val="24"/>
            <w:szCs w:val="24"/>
          </w:rPr>
          <w:lastRenderedPageBreak/>
          <w:t>Deobandi and Salafi/Wahhabi madrassas and social media, it is</w:t>
        </w:r>
        <w:r>
          <w:rPr>
            <w:rFonts w:ascii="Times New Roman" w:eastAsia="Times New Roman" w:hAnsi="Times New Roman" w:cs="Times New Roman"/>
            <w:sz w:val="24"/>
            <w:szCs w:val="24"/>
          </w:rPr>
          <w:t xml:space="preserve"> common to find hate speech against Shia Muslims because of their beliefs. Anti-Shia groups such as </w:t>
        </w:r>
        <w:proofErr w:type="spellStart"/>
        <w:r>
          <w:rPr>
            <w:rFonts w:ascii="Times New Roman" w:eastAsia="Times New Roman" w:hAnsi="Times New Roman" w:cs="Times New Roman"/>
            <w:sz w:val="24"/>
            <w:szCs w:val="24"/>
          </w:rPr>
          <w:t>Sipah</w:t>
        </w:r>
        <w:proofErr w:type="spellEnd"/>
        <w:r>
          <w:rPr>
            <w:rFonts w:ascii="Times New Roman" w:eastAsia="Times New Roman" w:hAnsi="Times New Roman" w:cs="Times New Roman"/>
            <w:sz w:val="24"/>
            <w:szCs w:val="24"/>
          </w:rPr>
          <w:t xml:space="preserve">-e-Sahaba Pakistan (SSP), currently operating as </w:t>
        </w:r>
        <w:proofErr w:type="spellStart"/>
        <w:r>
          <w:rPr>
            <w:rFonts w:ascii="Times New Roman" w:eastAsia="Times New Roman" w:hAnsi="Times New Roman" w:cs="Times New Roman"/>
            <w:sz w:val="24"/>
            <w:szCs w:val="24"/>
          </w:rPr>
          <w:t>Ahle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Sunnat</w:t>
        </w:r>
        <w:proofErr w:type="spellEnd"/>
        <w:r>
          <w:rPr>
            <w:rFonts w:ascii="Times New Roman" w:eastAsia="Times New Roman" w:hAnsi="Times New Roman" w:cs="Times New Roman"/>
            <w:sz w:val="24"/>
            <w:szCs w:val="24"/>
          </w:rPr>
          <w:t xml:space="preserve"> Wal </w:t>
        </w:r>
        <w:proofErr w:type="spellStart"/>
        <w:r>
          <w:rPr>
            <w:rFonts w:ascii="Times New Roman" w:eastAsia="Times New Roman" w:hAnsi="Times New Roman" w:cs="Times New Roman"/>
            <w:sz w:val="24"/>
            <w:szCs w:val="24"/>
          </w:rPr>
          <w:t>Jmaat</w:t>
        </w:r>
        <w:proofErr w:type="spellEnd"/>
        <w:r>
          <w:rPr>
            <w:rFonts w:ascii="Times New Roman" w:eastAsia="Times New Roman" w:hAnsi="Times New Roman" w:cs="Times New Roman"/>
            <w:sz w:val="24"/>
            <w:szCs w:val="24"/>
          </w:rPr>
          <w:t xml:space="preserve"> (ASWJ) and Rah-e-</w:t>
        </w:r>
        <w:proofErr w:type="spellStart"/>
        <w:r>
          <w:rPr>
            <w:rFonts w:ascii="Times New Roman" w:eastAsia="Times New Roman" w:hAnsi="Times New Roman" w:cs="Times New Roman"/>
            <w:sz w:val="24"/>
            <w:szCs w:val="24"/>
          </w:rPr>
          <w:t>Haq</w:t>
        </w:r>
        <w:proofErr w:type="spellEnd"/>
        <w:r>
          <w:rPr>
            <w:rFonts w:ascii="Times New Roman" w:eastAsia="Times New Roman" w:hAnsi="Times New Roman" w:cs="Times New Roman"/>
            <w:sz w:val="24"/>
            <w:szCs w:val="24"/>
          </w:rPr>
          <w:t xml:space="preserve"> Party freely operate and spew venom against Shia and Sunni </w:t>
        </w:r>
        <w:proofErr w:type="spellStart"/>
        <w:r>
          <w:rPr>
            <w:rFonts w:ascii="Times New Roman" w:eastAsia="Times New Roman" w:hAnsi="Times New Roman" w:cs="Times New Roman"/>
            <w:sz w:val="24"/>
            <w:szCs w:val="24"/>
          </w:rPr>
          <w:t>Barelvi</w:t>
        </w:r>
        <w:proofErr w:type="spellEnd"/>
        <w:r>
          <w:rPr>
            <w:rFonts w:ascii="Times New Roman" w:eastAsia="Times New Roman" w:hAnsi="Times New Roman" w:cs="Times New Roman"/>
            <w:sz w:val="24"/>
            <w:szCs w:val="24"/>
          </w:rPr>
          <w:t xml:space="preserve"> or Sufi Muslims with impunity.</w:t>
        </w:r>
      </w:ins>
    </w:p>
    <w:p w:rsidR="00FF7F94" w:rsidRDefault="000F0498">
      <w:pPr>
        <w:spacing w:line="480" w:lineRule="auto"/>
        <w:ind w:left="360"/>
        <w:jc w:val="both"/>
        <w:rPr>
          <w:ins w:id="143" w:author="Jawad Syed" w:date="2019-04-30T15:02:00Z"/>
          <w:rFonts w:ascii="Times New Roman" w:eastAsia="Times New Roman" w:hAnsi="Times New Roman" w:cs="Times New Roman"/>
          <w:sz w:val="24"/>
          <w:szCs w:val="24"/>
        </w:rPr>
      </w:pPr>
      <w:ins w:id="144"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45" w:author="Jawad Syed" w:date="2019-04-30T15:02:00Z"/>
          <w:rFonts w:ascii="Times New Roman" w:eastAsia="Times New Roman" w:hAnsi="Times New Roman" w:cs="Times New Roman"/>
          <w:sz w:val="24"/>
          <w:szCs w:val="24"/>
        </w:rPr>
      </w:pPr>
      <w:ins w:id="146" w:author="Jawad Syed" w:date="2019-04-30T15:02:00Z">
        <w:r>
          <w:rPr>
            <w:rFonts w:ascii="Times New Roman" w:eastAsia="Times New Roman" w:hAnsi="Times New Roman" w:cs="Times New Roman"/>
            <w:sz w:val="24"/>
            <w:szCs w:val="24"/>
          </w:rPr>
          <w:t>Anti-Shia violence</w:t>
        </w:r>
      </w:ins>
    </w:p>
    <w:p w:rsidR="00FF7F94" w:rsidRDefault="000F0498">
      <w:pPr>
        <w:spacing w:line="480" w:lineRule="auto"/>
        <w:ind w:left="360"/>
        <w:jc w:val="both"/>
        <w:rPr>
          <w:ins w:id="147" w:author="Jawad Syed" w:date="2019-04-30T15:02:00Z"/>
          <w:rFonts w:ascii="Times New Roman" w:eastAsia="Times New Roman" w:hAnsi="Times New Roman" w:cs="Times New Roman"/>
          <w:sz w:val="24"/>
          <w:szCs w:val="24"/>
        </w:rPr>
      </w:pPr>
      <w:ins w:id="148" w:author="Jawad Syed" w:date="2019-04-30T15:02:00Z">
        <w:r>
          <w:rPr>
            <w:rFonts w:ascii="Times New Roman" w:eastAsia="Times New Roman" w:hAnsi="Times New Roman" w:cs="Times New Roman"/>
            <w:sz w:val="24"/>
            <w:szCs w:val="24"/>
          </w:rPr>
          <w:t xml:space="preserve"> Since mid-1980s, a systematic violence is evident against Shias in the aftermath of the Saudi-Iranian political tensions which were played out in the garb of sectarian differences and the role of</w:t>
        </w:r>
        <w:r>
          <w:rPr>
            <w:rFonts w:ascii="Times New Roman" w:eastAsia="Times New Roman" w:hAnsi="Times New Roman" w:cs="Times New Roman"/>
            <w:sz w:val="24"/>
            <w:szCs w:val="24"/>
          </w:rPr>
          <w:t xml:space="preserve"> colonial powers such as the US and UK in promoting and exploiting these tensions cannot be ignored. Before 1980s, there is evidence of low intensity violence against Shias such as in Their Sindh (1963) and in Karachi (1970s).</w:t>
        </w:r>
      </w:ins>
    </w:p>
    <w:p w:rsidR="00FF7F94" w:rsidRDefault="000F0498">
      <w:pPr>
        <w:spacing w:line="480" w:lineRule="auto"/>
        <w:ind w:left="360"/>
        <w:jc w:val="both"/>
        <w:rPr>
          <w:ins w:id="149" w:author="Jawad Syed" w:date="2019-04-30T15:02:00Z"/>
          <w:rFonts w:ascii="Times New Roman" w:eastAsia="Times New Roman" w:hAnsi="Times New Roman" w:cs="Times New Roman"/>
          <w:sz w:val="24"/>
          <w:szCs w:val="24"/>
        </w:rPr>
      </w:pPr>
      <w:ins w:id="150"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51" w:author="Jawad Syed" w:date="2019-04-30T15:02:00Z"/>
          <w:rFonts w:ascii="Times New Roman" w:eastAsia="Times New Roman" w:hAnsi="Times New Roman" w:cs="Times New Roman"/>
          <w:sz w:val="24"/>
          <w:szCs w:val="24"/>
        </w:rPr>
      </w:pPr>
      <w:ins w:id="152" w:author="Jawad Syed" w:date="2019-04-30T15:02:00Z">
        <w:r>
          <w:rPr>
            <w:rFonts w:ascii="Times New Roman" w:eastAsia="Times New Roman" w:hAnsi="Times New Roman" w:cs="Times New Roman"/>
            <w:sz w:val="24"/>
            <w:szCs w:val="24"/>
          </w:rPr>
          <w:t>From mid-1990s, incidents o</w:t>
        </w:r>
        <w:r>
          <w:rPr>
            <w:rFonts w:ascii="Times New Roman" w:eastAsia="Times New Roman" w:hAnsi="Times New Roman" w:cs="Times New Roman"/>
            <w:sz w:val="24"/>
            <w:szCs w:val="24"/>
          </w:rPr>
          <w:t xml:space="preserve">f violence became more frequent and intense against Shias and Sunni </w:t>
        </w:r>
        <w:proofErr w:type="spellStart"/>
        <w:r>
          <w:rPr>
            <w:rFonts w:ascii="Times New Roman" w:eastAsia="Times New Roman" w:hAnsi="Times New Roman" w:cs="Times New Roman"/>
            <w:sz w:val="24"/>
            <w:szCs w:val="24"/>
          </w:rPr>
          <w:t>Barelvis</w:t>
        </w:r>
        <w:proofErr w:type="spellEnd"/>
        <w:r>
          <w:rPr>
            <w:rFonts w:ascii="Times New Roman" w:eastAsia="Times New Roman" w:hAnsi="Times New Roman" w:cs="Times New Roman"/>
            <w:sz w:val="24"/>
            <w:szCs w:val="24"/>
          </w:rPr>
          <w:t xml:space="preserve"> or Sufis. Data on target killings and persecution is cited in reports of HRCP, HRW, Asian HRC, Amnesty reports etc.</w:t>
        </w:r>
      </w:ins>
    </w:p>
    <w:p w:rsidR="00FF7F94" w:rsidRDefault="000F0498">
      <w:pPr>
        <w:spacing w:after="0" w:line="480" w:lineRule="auto"/>
        <w:ind w:left="360"/>
        <w:jc w:val="both"/>
        <w:rPr>
          <w:ins w:id="153" w:author="Jawad Syed" w:date="2019-04-30T15:02:00Z"/>
          <w:rFonts w:ascii="Times New Roman" w:eastAsia="Times New Roman" w:hAnsi="Times New Roman" w:cs="Times New Roman"/>
          <w:sz w:val="24"/>
          <w:szCs w:val="24"/>
        </w:rPr>
      </w:pPr>
      <w:ins w:id="154" w:author="Jawad Syed" w:date="2019-04-30T15:02:00Z">
        <w:r>
          <w:rPr>
            <w:rFonts w:ascii="Times New Roman" w:eastAsia="Times New Roman" w:hAnsi="Times New Roman" w:cs="Times New Roman"/>
            <w:sz w:val="24"/>
            <w:szCs w:val="24"/>
          </w:rPr>
          <w:t xml:space="preserve"> </w:t>
        </w:r>
      </w:ins>
    </w:p>
    <w:p w:rsidR="00FF7F94" w:rsidRDefault="000F0498">
      <w:pPr>
        <w:spacing w:after="0" w:line="480" w:lineRule="auto"/>
        <w:ind w:left="360"/>
        <w:jc w:val="both"/>
        <w:rPr>
          <w:ins w:id="155" w:author="Jawad Syed" w:date="2019-04-30T15:02:00Z"/>
          <w:rFonts w:ascii="Times New Roman" w:eastAsia="Times New Roman" w:hAnsi="Times New Roman" w:cs="Times New Roman"/>
          <w:sz w:val="24"/>
          <w:szCs w:val="24"/>
        </w:rPr>
      </w:pPr>
      <w:ins w:id="156" w:author="Jawad Syed" w:date="2019-04-30T15:02:00Z">
        <w:r>
          <w:rPr>
            <w:rFonts w:ascii="Times New Roman" w:eastAsia="Times New Roman" w:hAnsi="Times New Roman" w:cs="Times New Roman"/>
            <w:sz w:val="24"/>
            <w:szCs w:val="24"/>
          </w:rPr>
          <w:t>According to the US Department of State's Country Reports on Human Rights Practices, Shia Muslims in Pakistan "faced discrimination and societal violence" (US 11 Mar. 2008, Sec. 5), as well as "significant discrimination in employment and access to educati</w:t>
        </w:r>
        <w:r>
          <w:rPr>
            <w:rFonts w:ascii="Times New Roman" w:eastAsia="Times New Roman" w:hAnsi="Times New Roman" w:cs="Times New Roman"/>
            <w:sz w:val="24"/>
            <w:szCs w:val="24"/>
          </w:rPr>
          <w:t>on, including at government institutions" (ibid., Sec. 2.c; ibid. 19 Sept. 2008, Sec. 2). Country Reports 2007 further states that Shia Muslims "were the targets of religious violence" (ibid. 11 Mar. 2008, Sec. 2.c). The International Religious Freedom Rep</w:t>
        </w:r>
        <w:r>
          <w:rPr>
            <w:rFonts w:ascii="Times New Roman" w:eastAsia="Times New Roman" w:hAnsi="Times New Roman" w:cs="Times New Roman"/>
            <w:sz w:val="24"/>
            <w:szCs w:val="24"/>
          </w:rPr>
          <w:t xml:space="preserve">ort 2008 indicates that </w:t>
        </w:r>
        <w:r>
          <w:rPr>
            <w:rFonts w:ascii="Times New Roman" w:eastAsia="Times New Roman" w:hAnsi="Times New Roman" w:cs="Times New Roman"/>
            <w:sz w:val="24"/>
            <w:szCs w:val="24"/>
          </w:rPr>
          <w:lastRenderedPageBreak/>
          <w:t>some Sunni Muslim groups have published literature calling for violence against Shia Muslims (US 19 Sept. 2008, Sec. 3). Freedom House (2008) states that Shia Muslims (along with Christians and Ahmadis) are targeted by extremist gro</w:t>
        </w:r>
        <w:r>
          <w:rPr>
            <w:rFonts w:ascii="Times New Roman" w:eastAsia="Times New Roman" w:hAnsi="Times New Roman" w:cs="Times New Roman"/>
            <w:sz w:val="24"/>
            <w:szCs w:val="24"/>
          </w:rPr>
          <w:t>ups in Pakistan. According to INTERFACE, a Pakistani agency which promotes the profession of teaching and provides teachers to a variety of educational institutions in Pakistan (INTERACE n.d.) and the International Religious Freedom Report 2008, students a</w:t>
        </w:r>
        <w:r>
          <w:rPr>
            <w:rFonts w:ascii="Times New Roman" w:eastAsia="Times New Roman" w:hAnsi="Times New Roman" w:cs="Times New Roman"/>
            <w:sz w:val="24"/>
            <w:szCs w:val="24"/>
          </w:rPr>
          <w:t>t the Punjab University (PU) in Lahore have reported that some teachers and administrative officials have been "discriminating among students on religious and political grounds" (ibid. 19 May 2008; US 19 Sept. 2008, Sec. 3). One student was reportedly deni</w:t>
        </w:r>
        <w:r>
          <w:rPr>
            <w:rFonts w:ascii="Times New Roman" w:eastAsia="Times New Roman" w:hAnsi="Times New Roman" w:cs="Times New Roman"/>
            <w:sz w:val="24"/>
            <w:szCs w:val="24"/>
          </w:rPr>
          <w:t>ed a room in the university's hostels because he was a Shia Muslim (INTERFACE 19 May 2008; US 19 Sept. 2008, Sec. 3). An Inter Press Service News Agency (IPS) article states that Shia students at PU "were prevented from attending congregational prayers" be</w:t>
        </w:r>
        <w:r>
          <w:rPr>
            <w:rFonts w:ascii="Times New Roman" w:eastAsia="Times New Roman" w:hAnsi="Times New Roman" w:cs="Times New Roman"/>
            <w:sz w:val="24"/>
            <w:szCs w:val="24"/>
          </w:rPr>
          <w:t>hind Sunni prayer leaders and that Shia students would pray separately after the Sunni students had completed their prayers (27 Sept. 2008). The IPS article further indicates that, in August 2008, "six Shia students were expelled from PU hostels for insist</w:t>
        </w:r>
        <w:r>
          <w:rPr>
            <w:rFonts w:ascii="Times New Roman" w:eastAsia="Times New Roman" w:hAnsi="Times New Roman" w:cs="Times New Roman"/>
            <w:sz w:val="24"/>
            <w:szCs w:val="24"/>
          </w:rPr>
          <w:t>ing on joining congregational prayers" (27 Sept. 2008). According to the IPS article, the PU university administration later stated that the students will be readmitted if they relinquish their demand to pray with the congregation or with Shia prayer leade</w:t>
        </w:r>
        <w:r>
          <w:rPr>
            <w:rFonts w:ascii="Times New Roman" w:eastAsia="Times New Roman" w:hAnsi="Times New Roman" w:cs="Times New Roman"/>
            <w:sz w:val="24"/>
            <w:szCs w:val="24"/>
          </w:rPr>
          <w:t>rs (27 Sept. 2008) (IRBC 2008).</w:t>
        </w:r>
      </w:ins>
    </w:p>
    <w:p w:rsidR="00FF7F94" w:rsidRDefault="000F0498">
      <w:pPr>
        <w:spacing w:line="480" w:lineRule="auto"/>
        <w:ind w:left="360"/>
        <w:jc w:val="both"/>
        <w:rPr>
          <w:ins w:id="157" w:author="Jawad Syed" w:date="2019-04-30T15:02:00Z"/>
          <w:rFonts w:ascii="Times New Roman" w:eastAsia="Times New Roman" w:hAnsi="Times New Roman" w:cs="Times New Roman"/>
          <w:sz w:val="24"/>
          <w:szCs w:val="24"/>
        </w:rPr>
      </w:pPr>
      <w:ins w:id="158"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59" w:author="Jawad Syed" w:date="2019-04-30T15:02:00Z"/>
          <w:rFonts w:ascii="Times New Roman" w:eastAsia="Times New Roman" w:hAnsi="Times New Roman" w:cs="Times New Roman"/>
          <w:sz w:val="24"/>
          <w:szCs w:val="24"/>
        </w:rPr>
      </w:pPr>
      <w:ins w:id="160" w:author="Jawad Syed" w:date="2019-04-30T15:02:00Z">
        <w:r>
          <w:rPr>
            <w:rFonts w:ascii="Times New Roman" w:eastAsia="Times New Roman" w:hAnsi="Times New Roman" w:cs="Times New Roman"/>
            <w:sz w:val="24"/>
            <w:szCs w:val="24"/>
          </w:rPr>
          <w:t>Since mid-1980s, the country has been witnessing anti-Shia violence and bloodshed. The term ‘sectarian violence’ is misleading as it suggests equal incidents and scale of violence between Sunni and Shia and also ignored th</w:t>
        </w:r>
        <w:r>
          <w:rPr>
            <w:rFonts w:ascii="Times New Roman" w:eastAsia="Times New Roman" w:hAnsi="Times New Roman" w:cs="Times New Roman"/>
            <w:sz w:val="24"/>
            <w:szCs w:val="24"/>
          </w:rPr>
          <w:t xml:space="preserve">e common Deobandi Takfiri identity of the extremist groups who are not only attacking Shias but also Sunni </w:t>
        </w:r>
        <w:proofErr w:type="spellStart"/>
        <w:r>
          <w:rPr>
            <w:rFonts w:ascii="Times New Roman" w:eastAsia="Times New Roman" w:hAnsi="Times New Roman" w:cs="Times New Roman"/>
            <w:sz w:val="24"/>
            <w:szCs w:val="24"/>
          </w:rPr>
          <w:t>Barelvis</w:t>
        </w:r>
        <w:proofErr w:type="spellEnd"/>
        <w:r>
          <w:rPr>
            <w:rFonts w:ascii="Times New Roman" w:eastAsia="Times New Roman" w:hAnsi="Times New Roman" w:cs="Times New Roman"/>
            <w:sz w:val="24"/>
            <w:szCs w:val="24"/>
          </w:rPr>
          <w:t>, Sunni Sufis, Christians, Ahmadis and other communities. Sectarian militant groups have gained so much strength that it seems almost impossi</w:t>
        </w:r>
        <w:r>
          <w:rPr>
            <w:rFonts w:ascii="Times New Roman" w:eastAsia="Times New Roman" w:hAnsi="Times New Roman" w:cs="Times New Roman"/>
            <w:sz w:val="24"/>
            <w:szCs w:val="24"/>
          </w:rPr>
          <w:t xml:space="preserve">ble to control their terrorist activities (Pakistan </w:t>
        </w:r>
        <w:r>
          <w:rPr>
            <w:rFonts w:ascii="Times New Roman" w:eastAsia="Times New Roman" w:hAnsi="Times New Roman" w:cs="Times New Roman"/>
            <w:sz w:val="24"/>
            <w:szCs w:val="24"/>
          </w:rPr>
          <w:lastRenderedPageBreak/>
          <w:t xml:space="preserve">Blogzine 2012). According to Human Rights Commission of Pakistan (HRCP) a total of 313 people of the Shia sect were killed in eight months (January to August 2012). Ninety-six people were targeted in </w:t>
        </w:r>
        <w:proofErr w:type="spellStart"/>
        <w:r>
          <w:rPr>
            <w:rFonts w:ascii="Times New Roman" w:eastAsia="Times New Roman" w:hAnsi="Times New Roman" w:cs="Times New Roman"/>
            <w:sz w:val="24"/>
            <w:szCs w:val="24"/>
          </w:rPr>
          <w:t>Balo</w:t>
        </w:r>
        <w:r>
          <w:rPr>
            <w:rFonts w:ascii="Times New Roman" w:eastAsia="Times New Roman" w:hAnsi="Times New Roman" w:cs="Times New Roman"/>
            <w:sz w:val="24"/>
            <w:szCs w:val="24"/>
          </w:rPr>
          <w:t>chistan</w:t>
        </w:r>
        <w:proofErr w:type="spellEnd"/>
        <w:r>
          <w:rPr>
            <w:rFonts w:ascii="Times New Roman" w:eastAsia="Times New Roman" w:hAnsi="Times New Roman" w:cs="Times New Roman"/>
            <w:sz w:val="24"/>
            <w:szCs w:val="24"/>
          </w:rPr>
          <w:t xml:space="preserve"> and 52 in Karachi. Similarly, the situation in Gilgit and Parachinar is no more different with 38 and 53 killings respectively (HRCP 2012). According to unofficial statistics, more than 19,000 Shias have been killed due to their faith in the last t</w:t>
        </w:r>
        <w:r>
          <w:rPr>
            <w:rFonts w:ascii="Times New Roman" w:eastAsia="Times New Roman" w:hAnsi="Times New Roman" w:cs="Times New Roman"/>
            <w:sz w:val="24"/>
            <w:szCs w:val="24"/>
          </w:rPr>
          <w:t xml:space="preserve">wo decades in Pakistan. </w:t>
        </w:r>
      </w:ins>
    </w:p>
    <w:p w:rsidR="00FF7F94" w:rsidRDefault="000F0498">
      <w:pPr>
        <w:spacing w:line="480" w:lineRule="auto"/>
        <w:ind w:left="360"/>
        <w:jc w:val="both"/>
        <w:rPr>
          <w:ins w:id="161" w:author="Jawad Syed" w:date="2019-04-30T15:02:00Z"/>
          <w:rFonts w:ascii="Times New Roman" w:eastAsia="Times New Roman" w:hAnsi="Times New Roman" w:cs="Times New Roman"/>
          <w:sz w:val="24"/>
          <w:szCs w:val="24"/>
        </w:rPr>
      </w:pPr>
      <w:ins w:id="162" w:author="Jawad Syed" w:date="2019-04-30T15:02:00Z">
        <w:r>
          <w:rPr>
            <w:rFonts w:ascii="Times New Roman" w:eastAsia="Times New Roman" w:hAnsi="Times New Roman" w:cs="Times New Roman"/>
            <w:sz w:val="24"/>
            <w:szCs w:val="24"/>
          </w:rPr>
          <w:t xml:space="preserve"> </w:t>
        </w:r>
      </w:ins>
    </w:p>
    <w:p w:rsidR="00FF7F94" w:rsidRDefault="000F0498">
      <w:pPr>
        <w:spacing w:after="0" w:line="480" w:lineRule="auto"/>
        <w:ind w:left="360"/>
        <w:jc w:val="both"/>
        <w:rPr>
          <w:ins w:id="163" w:author="Jawad Syed" w:date="2019-04-30T15:02:00Z"/>
          <w:rFonts w:ascii="Times New Roman" w:eastAsia="Times New Roman" w:hAnsi="Times New Roman" w:cs="Times New Roman"/>
          <w:sz w:val="24"/>
          <w:szCs w:val="24"/>
        </w:rPr>
      </w:pPr>
      <w:ins w:id="164" w:author="Jawad Syed" w:date="2019-04-30T15:02:00Z">
        <w:r>
          <w:rPr>
            <w:rFonts w:ascii="Times New Roman" w:eastAsia="Times New Roman" w:hAnsi="Times New Roman" w:cs="Times New Roman"/>
            <w:sz w:val="24"/>
            <w:szCs w:val="24"/>
          </w:rPr>
          <w:t>The Shia Muslims of Pakistan have relentlessly been attacked in various ways by the Jihadi and religious militants many of whom were bred and raised during the 1980s. While the first major incident of the massacre of Shias in Pak</w:t>
        </w:r>
        <w:r>
          <w:rPr>
            <w:rFonts w:ascii="Times New Roman" w:eastAsia="Times New Roman" w:hAnsi="Times New Roman" w:cs="Times New Roman"/>
            <w:sz w:val="24"/>
            <w:szCs w:val="24"/>
          </w:rPr>
          <w:t xml:space="preserve">istan took place in 1963 in </w:t>
        </w:r>
        <w:proofErr w:type="spellStart"/>
        <w:r>
          <w:rPr>
            <w:rFonts w:ascii="Times New Roman" w:eastAsia="Times New Roman" w:hAnsi="Times New Roman" w:cs="Times New Roman"/>
            <w:sz w:val="24"/>
            <w:szCs w:val="24"/>
          </w:rPr>
          <w:t>Therhi</w:t>
        </w:r>
        <w:proofErr w:type="spellEnd"/>
        <w:r>
          <w:rPr>
            <w:rFonts w:ascii="Times New Roman" w:eastAsia="Times New Roman" w:hAnsi="Times New Roman" w:cs="Times New Roman"/>
            <w:sz w:val="24"/>
            <w:szCs w:val="24"/>
          </w:rPr>
          <w:t>, Khairpur, these killings took the form of systemic killings only during and after General Zia-ul-</w:t>
        </w:r>
        <w:proofErr w:type="spellStart"/>
        <w:r>
          <w:rPr>
            <w:rFonts w:ascii="Times New Roman" w:eastAsia="Times New Roman" w:hAnsi="Times New Roman" w:cs="Times New Roman"/>
            <w:sz w:val="24"/>
            <w:szCs w:val="24"/>
          </w:rPr>
          <w:t>Haq</w:t>
        </w:r>
        <w:proofErr w:type="spellEnd"/>
        <w:r>
          <w:rPr>
            <w:rFonts w:ascii="Times New Roman" w:eastAsia="Times New Roman" w:hAnsi="Times New Roman" w:cs="Times New Roman"/>
            <w:sz w:val="24"/>
            <w:szCs w:val="24"/>
          </w:rPr>
          <w:t xml:space="preserve"> regime (1977-1988). Since mid-1980s, Shias belonging to all walks of life and all ethnic backgrounds have been targeted</w:t>
        </w:r>
        <w:r>
          <w:rPr>
            <w:rFonts w:ascii="Times New Roman" w:eastAsia="Times New Roman" w:hAnsi="Times New Roman" w:cs="Times New Roman"/>
            <w:sz w:val="24"/>
            <w:szCs w:val="24"/>
          </w:rPr>
          <w:t xml:space="preserve"> and killed in every possible way, at every possible place and area in Pakistan. Religious scholars, doctors, lawyers, educationists, government officials, other professionals, shopkeepers, vendors and students, all have been targeted in one way or the oth</w:t>
        </w:r>
        <w:r>
          <w:rPr>
            <w:rFonts w:ascii="Times New Roman" w:eastAsia="Times New Roman" w:hAnsi="Times New Roman" w:cs="Times New Roman"/>
            <w:sz w:val="24"/>
            <w:szCs w:val="24"/>
          </w:rPr>
          <w:t>er for the mere reason of them being Shia. Shias have been attacked in religious processions, they have been dragged off the buses and slaughtered, they have been targeted on their way to pilgrimage, they have been subject to attacks on their way to school</w:t>
        </w:r>
        <w:r>
          <w:rPr>
            <w:rFonts w:ascii="Times New Roman" w:eastAsia="Times New Roman" w:hAnsi="Times New Roman" w:cs="Times New Roman"/>
            <w:sz w:val="24"/>
            <w:szCs w:val="24"/>
          </w:rPr>
          <w:t xml:space="preserve">s or workplaces, they have been gunned down while offering prayers and they have been attacked while performing their regular daily business. They have been killed in all parts of the country from </w:t>
        </w:r>
        <w:proofErr w:type="spellStart"/>
        <w:r>
          <w:rPr>
            <w:rFonts w:ascii="Times New Roman" w:eastAsia="Times New Roman" w:hAnsi="Times New Roman" w:cs="Times New Roman"/>
            <w:sz w:val="24"/>
            <w:szCs w:val="24"/>
          </w:rPr>
          <w:t>Kurram</w:t>
        </w:r>
        <w:proofErr w:type="spellEnd"/>
        <w:r>
          <w:rPr>
            <w:rFonts w:ascii="Times New Roman" w:eastAsia="Times New Roman" w:hAnsi="Times New Roman" w:cs="Times New Roman"/>
            <w:sz w:val="24"/>
            <w:szCs w:val="24"/>
          </w:rPr>
          <w:t xml:space="preserve"> to Karachi and Quetta to </w:t>
        </w:r>
        <w:proofErr w:type="spellStart"/>
        <w:r>
          <w:rPr>
            <w:rFonts w:ascii="Times New Roman" w:eastAsia="Times New Roman" w:hAnsi="Times New Roman" w:cs="Times New Roman"/>
            <w:sz w:val="24"/>
            <w:szCs w:val="24"/>
          </w:rPr>
          <w:t>Chilas</w:t>
        </w:r>
        <w:proofErr w:type="spellEnd"/>
        <w:r>
          <w:rPr>
            <w:rFonts w:ascii="Times New Roman" w:eastAsia="Times New Roman" w:hAnsi="Times New Roman" w:cs="Times New Roman"/>
            <w:sz w:val="24"/>
            <w:szCs w:val="24"/>
          </w:rPr>
          <w:t>. It must be noted th</w:t>
        </w:r>
        <w:r>
          <w:rPr>
            <w:rFonts w:ascii="Times New Roman" w:eastAsia="Times New Roman" w:hAnsi="Times New Roman" w:cs="Times New Roman"/>
            <w:sz w:val="24"/>
            <w:szCs w:val="24"/>
          </w:rPr>
          <w:t xml:space="preserve">at those who are killing Shias are also killing moderate Sunnis including Sunni </w:t>
        </w:r>
        <w:proofErr w:type="spellStart"/>
        <w:r>
          <w:rPr>
            <w:rFonts w:ascii="Times New Roman" w:eastAsia="Times New Roman" w:hAnsi="Times New Roman" w:cs="Times New Roman"/>
            <w:sz w:val="24"/>
            <w:szCs w:val="24"/>
          </w:rPr>
          <w:t>Barelvis</w:t>
        </w:r>
        <w:proofErr w:type="spellEnd"/>
        <w:r>
          <w:rPr>
            <w:rFonts w:ascii="Times New Roman" w:eastAsia="Times New Roman" w:hAnsi="Times New Roman" w:cs="Times New Roman"/>
            <w:sz w:val="24"/>
            <w:szCs w:val="24"/>
          </w:rPr>
          <w:t xml:space="preserve">, Sunni Sufis and moderate </w:t>
        </w:r>
        <w:proofErr w:type="spellStart"/>
        <w:r>
          <w:rPr>
            <w:rFonts w:ascii="Times New Roman" w:eastAsia="Times New Roman" w:hAnsi="Times New Roman" w:cs="Times New Roman"/>
            <w:sz w:val="24"/>
            <w:szCs w:val="24"/>
          </w:rPr>
          <w:t>Deobandis</w:t>
        </w:r>
        <w:proofErr w:type="spellEnd"/>
        <w:r>
          <w:rPr>
            <w:rFonts w:ascii="Times New Roman" w:eastAsia="Times New Roman" w:hAnsi="Times New Roman" w:cs="Times New Roman"/>
            <w:sz w:val="24"/>
            <w:szCs w:val="24"/>
          </w:rPr>
          <w:t xml:space="preserve"> and moderate </w:t>
        </w:r>
        <w:proofErr w:type="spellStart"/>
        <w:r>
          <w:rPr>
            <w:rFonts w:ascii="Times New Roman" w:eastAsia="Times New Roman" w:hAnsi="Times New Roman" w:cs="Times New Roman"/>
            <w:sz w:val="24"/>
            <w:szCs w:val="24"/>
          </w:rPr>
          <w:t>Salafis</w:t>
        </w:r>
        <w:proofErr w:type="spellEnd"/>
        <w:r>
          <w:rPr>
            <w:rFonts w:ascii="Times New Roman" w:eastAsia="Times New Roman" w:hAnsi="Times New Roman" w:cs="Times New Roman"/>
            <w:sz w:val="24"/>
            <w:szCs w:val="24"/>
          </w:rPr>
          <w:t xml:space="preserve">. Majority of Pakistani Sunnis have rejected the Takfiri (excommunicating and violent) terrorists of </w:t>
        </w:r>
        <w:proofErr w:type="spellStart"/>
        <w:r>
          <w:rPr>
            <w:rFonts w:ascii="Times New Roman" w:eastAsia="Times New Roman" w:hAnsi="Times New Roman" w:cs="Times New Roman"/>
            <w:sz w:val="24"/>
            <w:szCs w:val="24"/>
          </w:rPr>
          <w:t>Sipah</w:t>
        </w:r>
        <w:proofErr w:type="spellEnd"/>
        <w:r>
          <w:rPr>
            <w:rFonts w:ascii="Times New Roman" w:eastAsia="Times New Roman" w:hAnsi="Times New Roman" w:cs="Times New Roman"/>
            <w:sz w:val="24"/>
            <w:szCs w:val="24"/>
          </w:rPr>
          <w:t>-e-Sa</w:t>
        </w:r>
        <w:r>
          <w:rPr>
            <w:rFonts w:ascii="Times New Roman" w:eastAsia="Times New Roman" w:hAnsi="Times New Roman" w:cs="Times New Roman"/>
            <w:sz w:val="24"/>
            <w:szCs w:val="24"/>
          </w:rPr>
          <w:t xml:space="preserve">haba Pakistan (SSP) and allied groups who are killing Shias, Sunni Sufis, Ahmadis, </w:t>
        </w:r>
        <w:r>
          <w:rPr>
            <w:rFonts w:ascii="Times New Roman" w:eastAsia="Times New Roman" w:hAnsi="Times New Roman" w:cs="Times New Roman"/>
            <w:sz w:val="24"/>
            <w:szCs w:val="24"/>
          </w:rPr>
          <w:lastRenderedPageBreak/>
          <w:t xml:space="preserve">Christians and other persecuted groups. It is, therefore, inaccurate to present Shia genocide as a Sunni vs Shia sectarian issue. However, the scale and intensity of target </w:t>
        </w:r>
        <w:r>
          <w:rPr>
            <w:rFonts w:ascii="Times New Roman" w:eastAsia="Times New Roman" w:hAnsi="Times New Roman" w:cs="Times New Roman"/>
            <w:sz w:val="24"/>
            <w:szCs w:val="24"/>
          </w:rPr>
          <w:t>killing of Shias due to their faith remains highest; Shias remain the most target killed community in Pakistan. Given that Shias of all ethnic backgrounds are being killed by Jihadi-sectarian groups (</w:t>
        </w:r>
        <w:proofErr w:type="spellStart"/>
        <w:r>
          <w:rPr>
            <w:rFonts w:ascii="Times New Roman" w:eastAsia="Times New Roman" w:hAnsi="Times New Roman" w:cs="Times New Roman"/>
            <w:sz w:val="24"/>
            <w:szCs w:val="24"/>
          </w:rPr>
          <w:t>LeJ</w:t>
        </w:r>
        <w:proofErr w:type="spellEnd"/>
        <w:r>
          <w:rPr>
            <w:rFonts w:ascii="Times New Roman" w:eastAsia="Times New Roman" w:hAnsi="Times New Roman" w:cs="Times New Roman"/>
            <w:sz w:val="24"/>
            <w:szCs w:val="24"/>
          </w:rPr>
          <w:t>, ASWJ, Taliban), it is inaccurate to misrepresent Sh</w:t>
        </w:r>
        <w:r>
          <w:rPr>
            <w:rFonts w:ascii="Times New Roman" w:eastAsia="Times New Roman" w:hAnsi="Times New Roman" w:cs="Times New Roman"/>
            <w:sz w:val="24"/>
            <w:szCs w:val="24"/>
          </w:rPr>
          <w:t>ia genocide as an ethnic (e.g., Hazara specific) issue. The term sectarian violence is equally problematic as it suggests as if Sunni and Shia are killing each other.</w:t>
        </w:r>
      </w:ins>
    </w:p>
    <w:p w:rsidR="00FF7F94" w:rsidRDefault="000F0498">
      <w:pPr>
        <w:spacing w:line="480" w:lineRule="auto"/>
        <w:ind w:left="360"/>
        <w:jc w:val="both"/>
        <w:rPr>
          <w:ins w:id="165" w:author="Jawad Syed" w:date="2019-04-30T15:02:00Z"/>
          <w:rFonts w:ascii="Times New Roman" w:eastAsia="Times New Roman" w:hAnsi="Times New Roman" w:cs="Times New Roman"/>
          <w:sz w:val="24"/>
          <w:szCs w:val="24"/>
        </w:rPr>
      </w:pPr>
      <w:ins w:id="166"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67" w:author="Jawad Syed" w:date="2019-04-30T15:02:00Z"/>
          <w:rFonts w:ascii="Times New Roman" w:eastAsia="Times New Roman" w:hAnsi="Times New Roman" w:cs="Times New Roman"/>
          <w:sz w:val="24"/>
          <w:szCs w:val="24"/>
        </w:rPr>
      </w:pPr>
      <w:ins w:id="168" w:author="Jawad Syed" w:date="2019-04-30T15:02:00Z">
        <w:r>
          <w:rPr>
            <w:rFonts w:ascii="Times New Roman" w:eastAsia="Times New Roman" w:hAnsi="Times New Roman" w:cs="Times New Roman"/>
            <w:sz w:val="24"/>
            <w:szCs w:val="24"/>
          </w:rPr>
          <w:t>Shia Muslims in Pakistani organizations</w:t>
        </w:r>
      </w:ins>
    </w:p>
    <w:p w:rsidR="00FF7F94" w:rsidRDefault="000F0498">
      <w:pPr>
        <w:spacing w:line="480" w:lineRule="auto"/>
        <w:ind w:left="360"/>
        <w:jc w:val="both"/>
        <w:rPr>
          <w:ins w:id="169" w:author="Jawad Syed" w:date="2019-04-30T15:02:00Z"/>
          <w:rFonts w:ascii="Times New Roman" w:eastAsia="Times New Roman" w:hAnsi="Times New Roman" w:cs="Times New Roman"/>
          <w:sz w:val="24"/>
          <w:szCs w:val="24"/>
        </w:rPr>
      </w:pPr>
      <w:ins w:id="170" w:author="Jawad Syed" w:date="2019-04-30T15:02:00Z">
        <w:r>
          <w:rPr>
            <w:rFonts w:ascii="Times New Roman" w:eastAsia="Times New Roman" w:hAnsi="Times New Roman" w:cs="Times New Roman"/>
            <w:sz w:val="24"/>
            <w:szCs w:val="24"/>
          </w:rPr>
          <w:t xml:space="preserve"> Generally, there is a lack of research and emp</w:t>
        </w:r>
        <w:r>
          <w:rPr>
            <w:rFonts w:ascii="Times New Roman" w:eastAsia="Times New Roman" w:hAnsi="Times New Roman" w:cs="Times New Roman"/>
            <w:sz w:val="24"/>
            <w:szCs w:val="24"/>
          </w:rPr>
          <w:t>irical data on the persecution and discrimination of Shia Muslims in Pakistan. There is no authentic figure of Shia Muslim employees in formal sector of employment. One reason for this could be that there are no such policies in place in Pakistani organiza</w:t>
        </w:r>
        <w:r>
          <w:rPr>
            <w:rFonts w:ascii="Times New Roman" w:eastAsia="Times New Roman" w:hAnsi="Times New Roman" w:cs="Times New Roman"/>
            <w:sz w:val="24"/>
            <w:szCs w:val="24"/>
          </w:rPr>
          <w:t xml:space="preserve">tions where it is compulsory to mention or declare Muslim sect. Also, official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force survey does not include Muslim sect information in terms of division of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statistics.</w:t>
        </w:r>
      </w:ins>
    </w:p>
    <w:p w:rsidR="00FF7F94" w:rsidRDefault="000F0498">
      <w:pPr>
        <w:spacing w:after="0"/>
        <w:ind w:left="360"/>
        <w:jc w:val="both"/>
        <w:rPr>
          <w:ins w:id="171" w:author="Jawad Syed" w:date="2019-04-30T15:02:00Z"/>
          <w:rFonts w:ascii="Times New Roman" w:eastAsia="Times New Roman" w:hAnsi="Times New Roman" w:cs="Times New Roman"/>
          <w:sz w:val="24"/>
          <w:szCs w:val="24"/>
        </w:rPr>
      </w:pPr>
      <w:ins w:id="172" w:author="Jawad Syed" w:date="2019-04-30T15:02:00Z">
        <w:r>
          <w:rPr>
            <w:rFonts w:ascii="Times New Roman" w:eastAsia="Times New Roman" w:hAnsi="Times New Roman" w:cs="Times New Roman"/>
            <w:sz w:val="24"/>
            <w:szCs w:val="24"/>
          </w:rPr>
          <w:t xml:space="preserve"> Thus, very few insights on organizational experiences of Shia employees ar</w:t>
        </w:r>
        <w:r>
          <w:rPr>
            <w:rFonts w:ascii="Times New Roman" w:eastAsia="Times New Roman" w:hAnsi="Times New Roman" w:cs="Times New Roman"/>
            <w:sz w:val="24"/>
            <w:szCs w:val="24"/>
          </w:rPr>
          <w:t>e available. It is almost impossible to obtain access to research studies related to Shia Muslim employees in Pakistan as to date no international or local study is available. One particular news article was about a Shia Muslim (Hazara ethnicity) male empl</w:t>
        </w:r>
        <w:r>
          <w:rPr>
            <w:rFonts w:ascii="Times New Roman" w:eastAsia="Times New Roman" w:hAnsi="Times New Roman" w:cs="Times New Roman"/>
            <w:sz w:val="24"/>
            <w:szCs w:val="24"/>
          </w:rPr>
          <w:t>oyee of armed forces. In this article, Mateen (2012) describes the following account:</w:t>
        </w:r>
      </w:ins>
    </w:p>
    <w:p w:rsidR="00FF7F94" w:rsidRDefault="000F0498">
      <w:pPr>
        <w:spacing w:line="480" w:lineRule="auto"/>
        <w:ind w:left="360"/>
        <w:jc w:val="both"/>
        <w:rPr>
          <w:ins w:id="173" w:author="Jawad Syed" w:date="2019-04-30T15:02:00Z"/>
          <w:rFonts w:ascii="Times New Roman" w:eastAsia="Times New Roman" w:hAnsi="Times New Roman" w:cs="Times New Roman"/>
          <w:sz w:val="24"/>
          <w:szCs w:val="24"/>
        </w:rPr>
      </w:pPr>
      <w:ins w:id="174"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720"/>
        <w:jc w:val="both"/>
        <w:rPr>
          <w:ins w:id="175" w:author="Jawad Syed" w:date="2019-04-30T15:02:00Z"/>
          <w:rFonts w:ascii="Times New Roman" w:eastAsia="Times New Roman" w:hAnsi="Times New Roman" w:cs="Times New Roman"/>
          <w:sz w:val="24"/>
          <w:szCs w:val="24"/>
        </w:rPr>
      </w:pPr>
      <w:ins w:id="176" w:author="Jawad Syed" w:date="2019-04-30T15:02:00Z">
        <w:r>
          <w:rPr>
            <w:rFonts w:ascii="Times New Roman" w:eastAsia="Times New Roman" w:hAnsi="Times New Roman" w:cs="Times New Roman"/>
            <w:sz w:val="24"/>
            <w:szCs w:val="24"/>
          </w:rPr>
          <w:t xml:space="preserve">‘Major </w:t>
        </w:r>
        <w:proofErr w:type="spellStart"/>
        <w:r>
          <w:rPr>
            <w:rFonts w:ascii="Times New Roman" w:eastAsia="Times New Roman" w:hAnsi="Times New Roman" w:cs="Times New Roman"/>
            <w:sz w:val="24"/>
            <w:szCs w:val="24"/>
          </w:rPr>
          <w:t>Shafaat</w:t>
        </w:r>
        <w:proofErr w:type="spellEnd"/>
        <w:r>
          <w:rPr>
            <w:rFonts w:ascii="Times New Roman" w:eastAsia="Times New Roman" w:hAnsi="Times New Roman" w:cs="Times New Roman"/>
            <w:sz w:val="24"/>
            <w:szCs w:val="24"/>
          </w:rPr>
          <w:t xml:space="preserve"> died a sad broken man. Abandoned by his institution. Betrayed by childhood friends. Forsaken by his hometown. His only fault was to have been born differ</w:t>
        </w:r>
        <w:r>
          <w:rPr>
            <w:rFonts w:ascii="Times New Roman" w:eastAsia="Times New Roman" w:hAnsi="Times New Roman" w:cs="Times New Roman"/>
            <w:sz w:val="24"/>
            <w:szCs w:val="24"/>
          </w:rPr>
          <w:t xml:space="preserve">ent. A man with a flat nose and </w:t>
        </w:r>
        <w:proofErr w:type="spellStart"/>
        <w:r>
          <w:rPr>
            <w:rFonts w:ascii="Times New Roman" w:eastAsia="Times New Roman" w:hAnsi="Times New Roman" w:cs="Times New Roman"/>
            <w:sz w:val="24"/>
            <w:szCs w:val="24"/>
          </w:rPr>
          <w:t>chinky</w:t>
        </w:r>
        <w:proofErr w:type="spellEnd"/>
        <w:r>
          <w:rPr>
            <w:rFonts w:ascii="Times New Roman" w:eastAsia="Times New Roman" w:hAnsi="Times New Roman" w:cs="Times New Roman"/>
            <w:sz w:val="24"/>
            <w:szCs w:val="24"/>
          </w:rPr>
          <w:t xml:space="preserve"> eyes. An ethnic Hazara (Shia Muslim).</w:t>
        </w:r>
      </w:ins>
    </w:p>
    <w:p w:rsidR="00FF7F94" w:rsidRDefault="000F0498">
      <w:pPr>
        <w:ind w:left="360"/>
        <w:jc w:val="both"/>
        <w:rPr>
          <w:ins w:id="177" w:author="Jawad Syed" w:date="2019-04-30T15:02:00Z"/>
          <w:rFonts w:ascii="Times New Roman" w:eastAsia="Times New Roman" w:hAnsi="Times New Roman" w:cs="Times New Roman"/>
          <w:sz w:val="24"/>
          <w:szCs w:val="24"/>
        </w:rPr>
      </w:pPr>
      <w:ins w:id="178" w:author="Jawad Syed" w:date="2019-04-30T15:02:00Z">
        <w:r>
          <w:rPr>
            <w:rFonts w:ascii="Times New Roman" w:eastAsia="Times New Roman" w:hAnsi="Times New Roman" w:cs="Times New Roman"/>
            <w:sz w:val="24"/>
            <w:szCs w:val="24"/>
          </w:rPr>
          <w:t xml:space="preserve"> </w:t>
        </w:r>
      </w:ins>
    </w:p>
    <w:p w:rsidR="00FF7F94" w:rsidRDefault="000F0498">
      <w:pPr>
        <w:ind w:left="360"/>
        <w:jc w:val="both"/>
        <w:rPr>
          <w:ins w:id="179" w:author="Jawad Syed" w:date="2019-04-30T15:02:00Z"/>
          <w:rFonts w:ascii="Times New Roman" w:eastAsia="Times New Roman" w:hAnsi="Times New Roman" w:cs="Times New Roman"/>
          <w:sz w:val="24"/>
          <w:szCs w:val="24"/>
        </w:rPr>
      </w:pPr>
      <w:ins w:id="180" w:author="Jawad Syed" w:date="2019-04-30T15:02:00Z">
        <w:r>
          <w:rPr>
            <w:rFonts w:ascii="Times New Roman" w:eastAsia="Times New Roman" w:hAnsi="Times New Roman" w:cs="Times New Roman"/>
            <w:sz w:val="24"/>
            <w:szCs w:val="24"/>
          </w:rPr>
          <w:lastRenderedPageBreak/>
          <w:t>Many Shia Muslim employees have been killed while they were travelling to work or at work. For example, in 2001, Shaukat Ali Mirza, the managing director of Pakistan State Oil (</w:t>
        </w:r>
        <w:r>
          <w:rPr>
            <w:rFonts w:ascii="Times New Roman" w:eastAsia="Times New Roman" w:hAnsi="Times New Roman" w:cs="Times New Roman"/>
            <w:sz w:val="24"/>
            <w:szCs w:val="24"/>
          </w:rPr>
          <w:t>PSO), was shot dead in the port city of Karachi (BBC 2001). Similarly, in October 2003, seven Shia Muslims were shot dead and seven others wounded when a bus carrying employees of the Space and Upper Atmosphere Research Organization (</w:t>
        </w:r>
        <w:proofErr w:type="spellStart"/>
        <w:r>
          <w:rPr>
            <w:rFonts w:ascii="Times New Roman" w:eastAsia="Times New Roman" w:hAnsi="Times New Roman" w:cs="Times New Roman"/>
            <w:sz w:val="24"/>
            <w:szCs w:val="24"/>
          </w:rPr>
          <w:t>Suparco</w:t>
        </w:r>
        <w:proofErr w:type="spellEnd"/>
        <w:r>
          <w:rPr>
            <w:rFonts w:ascii="Times New Roman" w:eastAsia="Times New Roman" w:hAnsi="Times New Roman" w:cs="Times New Roman"/>
            <w:sz w:val="24"/>
            <w:szCs w:val="24"/>
          </w:rPr>
          <w:t>) for Friday pr</w:t>
        </w:r>
        <w:r>
          <w:rPr>
            <w:rFonts w:ascii="Times New Roman" w:eastAsia="Times New Roman" w:hAnsi="Times New Roman" w:cs="Times New Roman"/>
            <w:sz w:val="24"/>
            <w:szCs w:val="24"/>
          </w:rPr>
          <w:t>ayers was ambushed by armed men on the Hub River Road (</w:t>
        </w:r>
        <w:proofErr w:type="spellStart"/>
        <w:r>
          <w:rPr>
            <w:rFonts w:ascii="Times New Roman" w:eastAsia="Times New Roman" w:hAnsi="Times New Roman" w:cs="Times New Roman"/>
            <w:sz w:val="24"/>
            <w:szCs w:val="24"/>
          </w:rPr>
          <w:t>Geocities</w:t>
        </w:r>
        <w:proofErr w:type="spellEnd"/>
        <w:r>
          <w:rPr>
            <w:rFonts w:ascii="Times New Roman" w:eastAsia="Times New Roman" w:hAnsi="Times New Roman" w:cs="Times New Roman"/>
            <w:sz w:val="24"/>
            <w:szCs w:val="24"/>
          </w:rPr>
          <w:t xml:space="preserve"> 2003). Other professions include medical doctors, university lecturers and lawyers in particular (more details of target killing of professional Shia Muslims can be retrieved from Amnesty Int</w:t>
        </w:r>
        <w:r>
          <w:rPr>
            <w:rFonts w:ascii="Times New Roman" w:eastAsia="Times New Roman" w:hAnsi="Times New Roman" w:cs="Times New Roman"/>
            <w:sz w:val="24"/>
            <w:szCs w:val="24"/>
          </w:rPr>
          <w:t>ernational).</w:t>
        </w:r>
      </w:ins>
    </w:p>
    <w:p w:rsidR="00FF7F94" w:rsidRDefault="000F0498">
      <w:pPr>
        <w:ind w:left="360"/>
        <w:jc w:val="both"/>
        <w:rPr>
          <w:ins w:id="181" w:author="Jawad Syed" w:date="2019-04-30T15:02:00Z"/>
          <w:rFonts w:ascii="Times New Roman" w:eastAsia="Times New Roman" w:hAnsi="Times New Roman" w:cs="Times New Roman"/>
          <w:sz w:val="24"/>
          <w:szCs w:val="24"/>
        </w:rPr>
      </w:pPr>
      <w:ins w:id="182" w:author="Jawad Syed" w:date="2019-04-30T15:02:00Z">
        <w:r>
          <w:rPr>
            <w:rFonts w:ascii="Times New Roman" w:eastAsia="Times New Roman" w:hAnsi="Times New Roman" w:cs="Times New Roman"/>
            <w:sz w:val="24"/>
            <w:szCs w:val="24"/>
          </w:rPr>
          <w:t xml:space="preserve"> </w:t>
        </w:r>
      </w:ins>
    </w:p>
    <w:p w:rsidR="00FF7F94" w:rsidRDefault="000F0498">
      <w:pPr>
        <w:spacing w:after="0"/>
        <w:ind w:left="360"/>
        <w:jc w:val="both"/>
        <w:rPr>
          <w:ins w:id="183" w:author="Jawad Syed" w:date="2019-04-30T15:02:00Z"/>
          <w:rFonts w:ascii="Times New Roman" w:eastAsia="Times New Roman" w:hAnsi="Times New Roman" w:cs="Times New Roman"/>
          <w:sz w:val="24"/>
          <w:szCs w:val="24"/>
        </w:rPr>
      </w:pPr>
      <w:ins w:id="184" w:author="Jawad Syed" w:date="2019-04-30T15:02:00Z">
        <w:r>
          <w:rPr>
            <w:rFonts w:ascii="Times New Roman" w:eastAsia="Times New Roman" w:hAnsi="Times New Roman" w:cs="Times New Roman"/>
            <w:sz w:val="24"/>
            <w:szCs w:val="24"/>
          </w:rPr>
          <w:t>The situation of anti-Shia violence inside and outside organizations is a unique case in current scenario. Many civilians and a few security personnel have been particularly targeted because of their allegiance to Shia sect of Islam. For exa</w:t>
        </w:r>
        <w:r>
          <w:rPr>
            <w:rFonts w:ascii="Times New Roman" w:eastAsia="Times New Roman" w:hAnsi="Times New Roman" w:cs="Times New Roman"/>
            <w:sz w:val="24"/>
            <w:szCs w:val="24"/>
          </w:rPr>
          <w:t>mple, in January 2008, Taliban over ran a post Pakistan army (Frontier Constabulary) abducting many soldiers. Later, they segregated Shia soldiers and killed them after brutal torture. The dead included eight Shia FC personnel, whom the militants killed by</w:t>
        </w:r>
        <w:r>
          <w:rPr>
            <w:rFonts w:ascii="Times New Roman" w:eastAsia="Times New Roman" w:hAnsi="Times New Roman" w:cs="Times New Roman"/>
            <w:sz w:val="24"/>
            <w:szCs w:val="24"/>
          </w:rPr>
          <w:t xml:space="preserve"> slitting their throats. (Daily Times, 2008).</w:t>
        </w:r>
      </w:ins>
    </w:p>
    <w:p w:rsidR="00FF7F94" w:rsidRDefault="000F0498">
      <w:pPr>
        <w:spacing w:line="480" w:lineRule="auto"/>
        <w:ind w:left="360"/>
        <w:jc w:val="both"/>
        <w:rPr>
          <w:ins w:id="185" w:author="Jawad Syed" w:date="2019-04-30T15:02:00Z"/>
          <w:rFonts w:ascii="Times New Roman" w:eastAsia="Times New Roman" w:hAnsi="Times New Roman" w:cs="Times New Roman"/>
          <w:sz w:val="24"/>
          <w:szCs w:val="24"/>
        </w:rPr>
      </w:pPr>
      <w:ins w:id="186" w:author="Jawad Syed" w:date="2019-04-30T15:02:00Z">
        <w:r>
          <w:rPr>
            <w:rFonts w:ascii="Times New Roman" w:eastAsia="Times New Roman" w:hAnsi="Times New Roman" w:cs="Times New Roman"/>
            <w:sz w:val="24"/>
            <w:szCs w:val="24"/>
          </w:rPr>
          <w:t xml:space="preserve"> </w:t>
        </w:r>
      </w:ins>
    </w:p>
    <w:p w:rsidR="00FF7F94" w:rsidRDefault="000F0498">
      <w:pPr>
        <w:spacing w:line="480" w:lineRule="auto"/>
        <w:ind w:left="360"/>
        <w:jc w:val="both"/>
        <w:rPr>
          <w:ins w:id="187" w:author="Jawad Syed" w:date="2019-04-30T15:02:00Z"/>
          <w:rFonts w:ascii="Times New Roman" w:eastAsia="Times New Roman" w:hAnsi="Times New Roman" w:cs="Times New Roman"/>
          <w:sz w:val="24"/>
          <w:szCs w:val="24"/>
        </w:rPr>
      </w:pPr>
      <w:ins w:id="188" w:author="Jawad Syed" w:date="2019-04-30T15:02:00Z">
        <w:r>
          <w:rPr>
            <w:rFonts w:ascii="Times New Roman" w:eastAsia="Times New Roman" w:hAnsi="Times New Roman" w:cs="Times New Roman"/>
            <w:sz w:val="24"/>
            <w:szCs w:val="24"/>
          </w:rPr>
          <w:t>According to Shia activists, an account also corroborated by mainstream media, a retired Pakistan army soldier has been trying to seek attention of the army authorities to properly investigate the death of hi</w:t>
        </w:r>
        <w:r>
          <w:rPr>
            <w:rFonts w:ascii="Times New Roman" w:eastAsia="Times New Roman" w:hAnsi="Times New Roman" w:cs="Times New Roman"/>
            <w:sz w:val="24"/>
            <w:szCs w:val="24"/>
          </w:rPr>
          <w:t xml:space="preserve">s 21-year old son (a soldier in Frontier Constabulary FC) while on duty at a security post in </w:t>
        </w:r>
        <w:proofErr w:type="spellStart"/>
        <w:r>
          <w:rPr>
            <w:rFonts w:ascii="Times New Roman" w:eastAsia="Times New Roman" w:hAnsi="Times New Roman" w:cs="Times New Roman"/>
            <w:sz w:val="24"/>
            <w:szCs w:val="24"/>
          </w:rPr>
          <w:t>Bajaur</w:t>
        </w:r>
        <w:proofErr w:type="spellEnd"/>
        <w:r>
          <w:rPr>
            <w:rFonts w:ascii="Times New Roman" w:eastAsia="Times New Roman" w:hAnsi="Times New Roman" w:cs="Times New Roman"/>
            <w:sz w:val="24"/>
            <w:szCs w:val="24"/>
          </w:rPr>
          <w:t xml:space="preserve"> Agency in October 2011 (The News, 2012). Mohammad Ilyas, who retired as a Lance Naik on December 11, 2001 after serving for 18 years in the Army Supply Cor</w:t>
        </w:r>
        <w:r>
          <w:rPr>
            <w:rFonts w:ascii="Times New Roman" w:eastAsia="Times New Roman" w:hAnsi="Times New Roman" w:cs="Times New Roman"/>
            <w:sz w:val="24"/>
            <w:szCs w:val="24"/>
          </w:rPr>
          <w:t xml:space="preserve">ps of the Pakistan Army, stated that he and his family don’t believe that his young son, </w:t>
        </w:r>
        <w:proofErr w:type="spellStart"/>
        <w:r>
          <w:rPr>
            <w:rFonts w:ascii="Times New Roman" w:eastAsia="Times New Roman" w:hAnsi="Times New Roman" w:cs="Times New Roman"/>
            <w:sz w:val="24"/>
            <w:szCs w:val="24"/>
          </w:rPr>
          <w:t>Tasawar</w:t>
        </w:r>
        <w:proofErr w:type="spellEnd"/>
        <w:r>
          <w:rPr>
            <w:rFonts w:ascii="Times New Roman" w:eastAsia="Times New Roman" w:hAnsi="Times New Roman" w:cs="Times New Roman"/>
            <w:sz w:val="24"/>
            <w:szCs w:val="24"/>
          </w:rPr>
          <w:t xml:space="preserve"> Hussain, committed suicide as claimed by his colleagues at the FC’s Ismail Post in </w:t>
        </w:r>
        <w:proofErr w:type="spellStart"/>
        <w:r>
          <w:rPr>
            <w:rFonts w:ascii="Times New Roman" w:eastAsia="Times New Roman" w:hAnsi="Times New Roman" w:cs="Times New Roman"/>
            <w:sz w:val="24"/>
            <w:szCs w:val="24"/>
          </w:rPr>
          <w:t>Bajaur</w:t>
        </w:r>
        <w:proofErr w:type="spellEnd"/>
        <w:r>
          <w:rPr>
            <w:rFonts w:ascii="Times New Roman" w:eastAsia="Times New Roman" w:hAnsi="Times New Roman" w:cs="Times New Roman"/>
            <w:sz w:val="24"/>
            <w:szCs w:val="24"/>
          </w:rPr>
          <w:t xml:space="preserve">. “There was no reason for him to commit suicide. He had a reasonable </w:t>
        </w:r>
        <w:r>
          <w:rPr>
            <w:rFonts w:ascii="Times New Roman" w:eastAsia="Times New Roman" w:hAnsi="Times New Roman" w:cs="Times New Roman"/>
            <w:sz w:val="24"/>
            <w:szCs w:val="24"/>
          </w:rPr>
          <w:t xml:space="preserve">job and had got married only three months before he died,” he stated. Hailing from </w:t>
        </w:r>
        <w:proofErr w:type="spellStart"/>
        <w:r>
          <w:rPr>
            <w:rFonts w:ascii="Times New Roman" w:eastAsia="Times New Roman" w:hAnsi="Times New Roman" w:cs="Times New Roman"/>
            <w:sz w:val="24"/>
            <w:szCs w:val="24"/>
          </w:rPr>
          <w:t>Chakarkot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Bala</w:t>
        </w:r>
        <w:proofErr w:type="spellEnd"/>
        <w:r>
          <w:rPr>
            <w:rFonts w:ascii="Times New Roman" w:eastAsia="Times New Roman" w:hAnsi="Times New Roman" w:cs="Times New Roman"/>
            <w:sz w:val="24"/>
            <w:szCs w:val="24"/>
          </w:rPr>
          <w:t xml:space="preserve"> village located on the Kohat-</w:t>
        </w:r>
        <w:proofErr w:type="spellStart"/>
        <w:r>
          <w:rPr>
            <w:rFonts w:ascii="Times New Roman" w:eastAsia="Times New Roman" w:hAnsi="Times New Roman" w:cs="Times New Roman"/>
            <w:sz w:val="24"/>
            <w:szCs w:val="24"/>
          </w:rPr>
          <w:t>Hangu</w:t>
        </w:r>
        <w:proofErr w:type="spellEnd"/>
        <w:r>
          <w:rPr>
            <w:rFonts w:ascii="Times New Roman" w:eastAsia="Times New Roman" w:hAnsi="Times New Roman" w:cs="Times New Roman"/>
            <w:sz w:val="24"/>
            <w:szCs w:val="24"/>
          </w:rPr>
          <w:t xml:space="preserve"> road in Kohat district, Ilyas recalled that he was told by the FC authorities that his son was critically wounded on Octobe</w:t>
        </w:r>
        <w:r>
          <w:rPr>
            <w:rFonts w:ascii="Times New Roman" w:eastAsia="Times New Roman" w:hAnsi="Times New Roman" w:cs="Times New Roman"/>
            <w:sz w:val="24"/>
            <w:szCs w:val="24"/>
          </w:rPr>
          <w:t xml:space="preserve">r 16, 2011 in the suicide bid and was taken to the Agency Headquarters Hospital in </w:t>
        </w:r>
        <w:proofErr w:type="spellStart"/>
        <w:r>
          <w:rPr>
            <w:rFonts w:ascii="Times New Roman" w:eastAsia="Times New Roman" w:hAnsi="Times New Roman" w:cs="Times New Roman"/>
            <w:sz w:val="24"/>
            <w:szCs w:val="24"/>
          </w:rPr>
          <w:t>Bajaur</w:t>
        </w:r>
        <w:proofErr w:type="spellEnd"/>
        <w:r>
          <w:rPr>
            <w:rFonts w:ascii="Times New Roman" w:eastAsia="Times New Roman" w:hAnsi="Times New Roman" w:cs="Times New Roman"/>
            <w:sz w:val="24"/>
            <w:szCs w:val="24"/>
          </w:rPr>
          <w:t xml:space="preserve"> Agency’s headquarters, </w:t>
        </w:r>
        <w:proofErr w:type="spellStart"/>
        <w:r>
          <w:rPr>
            <w:rFonts w:ascii="Times New Roman" w:eastAsia="Times New Roman" w:hAnsi="Times New Roman" w:cs="Times New Roman"/>
            <w:sz w:val="24"/>
            <w:szCs w:val="24"/>
          </w:rPr>
          <w:t>Khar</w:t>
        </w:r>
        <w:proofErr w:type="spellEnd"/>
        <w:r>
          <w:rPr>
            <w:rFonts w:ascii="Times New Roman" w:eastAsia="Times New Roman" w:hAnsi="Times New Roman" w:cs="Times New Roman"/>
            <w:sz w:val="24"/>
            <w:szCs w:val="24"/>
          </w:rPr>
          <w:t xml:space="preserve">, where he succumbed to his injuries. “According to my information and the doctor’s report, </w:t>
        </w:r>
        <w:proofErr w:type="spellStart"/>
        <w:r>
          <w:rPr>
            <w:rFonts w:ascii="Times New Roman" w:eastAsia="Times New Roman" w:hAnsi="Times New Roman" w:cs="Times New Roman"/>
            <w:sz w:val="24"/>
            <w:szCs w:val="24"/>
          </w:rPr>
          <w:t>Tasawar</w:t>
        </w:r>
        <w:proofErr w:type="spellEnd"/>
        <w:r>
          <w:rPr>
            <w:rFonts w:ascii="Times New Roman" w:eastAsia="Times New Roman" w:hAnsi="Times New Roman" w:cs="Times New Roman"/>
            <w:sz w:val="24"/>
            <w:szCs w:val="24"/>
          </w:rPr>
          <w:t xml:space="preserve"> Hussain was shifted to the hospital fou</w:t>
        </w:r>
        <w:r>
          <w:rPr>
            <w:rFonts w:ascii="Times New Roman" w:eastAsia="Times New Roman" w:hAnsi="Times New Roman" w:cs="Times New Roman"/>
            <w:sz w:val="24"/>
            <w:szCs w:val="24"/>
          </w:rPr>
          <w:t xml:space="preserve">r to five </w:t>
        </w:r>
        <w:r>
          <w:rPr>
            <w:rFonts w:ascii="Times New Roman" w:eastAsia="Times New Roman" w:hAnsi="Times New Roman" w:cs="Times New Roman"/>
            <w:sz w:val="24"/>
            <w:szCs w:val="24"/>
          </w:rPr>
          <w:lastRenderedPageBreak/>
          <w:t>hours after he was injured. He was hit from a distance of seven metres in the back. He was taken shirtless to the hospital and his shirt which was part of his FC uniform wasn’t presented during the probe in an attempt to remove any evidence of th</w:t>
        </w:r>
        <w:r>
          <w:rPr>
            <w:rFonts w:ascii="Times New Roman" w:eastAsia="Times New Roman" w:hAnsi="Times New Roman" w:cs="Times New Roman"/>
            <w:sz w:val="24"/>
            <w:szCs w:val="24"/>
          </w:rPr>
          <w:t xml:space="preserve">e incident,” Ilyas reported. According to Ilyas, his son had phoned his bride of three months a day before he died that some of his colleagues belonging to </w:t>
        </w:r>
        <w:proofErr w:type="spellStart"/>
        <w:r>
          <w:rPr>
            <w:rFonts w:ascii="Times New Roman" w:eastAsia="Times New Roman" w:hAnsi="Times New Roman" w:cs="Times New Roman"/>
            <w:sz w:val="24"/>
            <w:szCs w:val="24"/>
          </w:rPr>
          <w:t>Kurram</w:t>
        </w:r>
        <w:proofErr w:type="spellEnd"/>
        <w:r>
          <w:rPr>
            <w:rFonts w:ascii="Times New Roman" w:eastAsia="Times New Roman" w:hAnsi="Times New Roman" w:cs="Times New Roman"/>
            <w:sz w:val="24"/>
            <w:szCs w:val="24"/>
          </w:rPr>
          <w:t xml:space="preserve"> Agency and part of the </w:t>
        </w:r>
        <w:proofErr w:type="spellStart"/>
        <w:r>
          <w:rPr>
            <w:rFonts w:ascii="Times New Roman" w:eastAsia="Times New Roman" w:hAnsi="Times New Roman" w:cs="Times New Roman"/>
            <w:sz w:val="24"/>
            <w:szCs w:val="24"/>
          </w:rPr>
          <w:t>Thall</w:t>
        </w:r>
        <w:proofErr w:type="spellEnd"/>
        <w:r>
          <w:rPr>
            <w:rFonts w:ascii="Times New Roman" w:eastAsia="Times New Roman" w:hAnsi="Times New Roman" w:cs="Times New Roman"/>
            <w:sz w:val="24"/>
            <w:szCs w:val="24"/>
          </w:rPr>
          <w:t xml:space="preserve"> Scouts unit deployed at the Ismail Post were harassing him and h</w:t>
        </w:r>
        <w:r>
          <w:rPr>
            <w:rFonts w:ascii="Times New Roman" w:eastAsia="Times New Roman" w:hAnsi="Times New Roman" w:cs="Times New Roman"/>
            <w:sz w:val="24"/>
            <w:szCs w:val="24"/>
          </w:rPr>
          <w:t>e also named the persons who would be responsible if something happened to him (The News, 2012).</w:t>
        </w:r>
      </w:ins>
    </w:p>
    <w:p w:rsidR="00FF7F94" w:rsidRDefault="000F0498">
      <w:pPr>
        <w:spacing w:after="0"/>
        <w:ind w:left="360"/>
        <w:jc w:val="both"/>
        <w:rPr>
          <w:ins w:id="189" w:author="Jawad Syed" w:date="2019-04-30T15:02:00Z"/>
          <w:rFonts w:ascii="Times New Roman" w:eastAsia="Times New Roman" w:hAnsi="Times New Roman" w:cs="Times New Roman"/>
          <w:sz w:val="24"/>
          <w:szCs w:val="24"/>
        </w:rPr>
      </w:pPr>
      <w:ins w:id="190" w:author="Jawad Syed" w:date="2019-04-30T15:02:00Z">
        <w:r>
          <w:rPr>
            <w:rFonts w:ascii="Times New Roman" w:eastAsia="Times New Roman" w:hAnsi="Times New Roman" w:cs="Times New Roman"/>
            <w:sz w:val="24"/>
            <w:szCs w:val="24"/>
          </w:rPr>
          <w:t xml:space="preserve"> </w:t>
        </w:r>
      </w:ins>
    </w:p>
    <w:p w:rsidR="00FF7F94" w:rsidRPr="00FF7F94" w:rsidRDefault="000F0498" w:rsidP="00FF7F94">
      <w:pPr>
        <w:spacing w:line="480" w:lineRule="auto"/>
        <w:ind w:left="360"/>
        <w:jc w:val="both"/>
        <w:rPr>
          <w:rFonts w:ascii="Arial" w:eastAsia="Arial" w:hAnsi="Arial" w:cs="Arial"/>
          <w:color w:val="000000"/>
          <w:rPrChange w:id="191" w:author="Jawad Syed" w:date="2019-04-30T15:02:00Z">
            <w:rPr>
              <w:rFonts w:ascii="Times New Roman" w:eastAsia="Times New Roman" w:hAnsi="Times New Roman" w:cs="Times New Roman"/>
              <w:sz w:val="24"/>
              <w:szCs w:val="24"/>
            </w:rPr>
          </w:rPrChange>
        </w:rPr>
        <w:pPrChange w:id="192" w:author="Jawad Syed" w:date="2019-04-30T15:02:00Z">
          <w:pPr>
            <w:spacing w:before="240" w:after="240" w:line="480" w:lineRule="auto"/>
            <w:ind w:right="454"/>
            <w:jc w:val="both"/>
          </w:pPr>
        </w:pPrChange>
      </w:pPr>
      <w:ins w:id="193" w:author="Jawad Syed" w:date="2019-04-30T15:02:00Z">
        <w:r>
          <w:rPr>
            <w:rFonts w:ascii="Times New Roman" w:eastAsia="Times New Roman" w:hAnsi="Times New Roman" w:cs="Times New Roman"/>
            <w:sz w:val="24"/>
            <w:szCs w:val="24"/>
          </w:rPr>
          <w:t xml:space="preserve">The above discussion suggests that Shia Muslims in Pakistan are facing persecution and discrimination. However, this persecution is not investigated in the workplace context. </w:t>
        </w:r>
      </w:ins>
    </w:p>
    <w:p w:rsidR="00FF7F94" w:rsidRDefault="000F0498">
      <w:pPr>
        <w:numPr>
          <w:ilvl w:val="0"/>
          <w:numId w:val="2"/>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Research Method</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analysis in this research is based on </w:t>
      </w:r>
      <w:ins w:id="194" w:author="Jawad Syed" w:date="2019-04-30T14:56:00Z">
        <w:r>
          <w:rPr>
            <w:rFonts w:ascii="Times New Roman" w:eastAsia="Times New Roman" w:hAnsi="Times New Roman" w:cs="Times New Roman"/>
            <w:sz w:val="24"/>
            <w:szCs w:val="24"/>
          </w:rPr>
          <w:t>34</w:t>
        </w:r>
      </w:ins>
      <w:del w:id="195" w:author="Jawad Syed" w:date="2019-04-30T14:56:00Z">
        <w:r>
          <w:rPr>
            <w:rFonts w:ascii="Times New Roman" w:eastAsia="Times New Roman" w:hAnsi="Times New Roman" w:cs="Times New Roman"/>
            <w:sz w:val="24"/>
            <w:szCs w:val="24"/>
          </w:rPr>
          <w:delText>21</w:delText>
        </w:r>
      </w:del>
      <w:r>
        <w:rPr>
          <w:rFonts w:ascii="Times New Roman" w:eastAsia="Times New Roman" w:hAnsi="Times New Roman" w:cs="Times New Roman"/>
          <w:sz w:val="24"/>
          <w:szCs w:val="24"/>
        </w:rPr>
        <w:t xml:space="preserve"> interviews that we conducted as part of study of religious diversity in the context of Turkey</w:t>
      </w:r>
      <w:ins w:id="196" w:author="Jawad Syed" w:date="2019-04-30T14:56:00Z">
        <w:r>
          <w:rPr>
            <w:rFonts w:ascii="Times New Roman" w:eastAsia="Times New Roman" w:hAnsi="Times New Roman" w:cs="Times New Roman"/>
            <w:sz w:val="24"/>
            <w:szCs w:val="24"/>
          </w:rPr>
          <w:t xml:space="preserve"> and Pakistan</w:t>
        </w:r>
      </w:ins>
      <w:r>
        <w:rPr>
          <w:rFonts w:ascii="Times New Roman" w:eastAsia="Times New Roman" w:hAnsi="Times New Roman" w:cs="Times New Roman"/>
          <w:sz w:val="24"/>
          <w:szCs w:val="24"/>
        </w:rPr>
        <w:t xml:space="preserve">. The interviews aimed to show the perspectives of </w:t>
      </w:r>
      <w:ins w:id="197" w:author="Jawad Syed" w:date="2019-04-30T15:07:00Z">
        <w:r>
          <w:rPr>
            <w:rFonts w:ascii="Times New Roman" w:eastAsia="Times New Roman" w:hAnsi="Times New Roman" w:cs="Times New Roman"/>
            <w:sz w:val="24"/>
            <w:szCs w:val="24"/>
          </w:rPr>
          <w:t xml:space="preserve">Muslim </w:t>
        </w:r>
      </w:ins>
      <w:del w:id="198" w:author="Jawad Syed" w:date="2019-04-30T15:07:00Z">
        <w:r>
          <w:rPr>
            <w:rFonts w:ascii="Times New Roman" w:eastAsia="Times New Roman" w:hAnsi="Times New Roman" w:cs="Times New Roman"/>
            <w:sz w:val="24"/>
            <w:szCs w:val="24"/>
          </w:rPr>
          <w:delText xml:space="preserve">religious </w:delText>
        </w:r>
      </w:del>
      <w:r>
        <w:rPr>
          <w:rFonts w:ascii="Times New Roman" w:eastAsia="Times New Roman" w:hAnsi="Times New Roman" w:cs="Times New Roman"/>
          <w:sz w:val="24"/>
          <w:szCs w:val="24"/>
        </w:rPr>
        <w:t>minorities</w:t>
      </w:r>
      <w:del w:id="199" w:author="Jawad Syed" w:date="2019-04-30T15:07:00Z">
        <w:r>
          <w:rPr>
            <w:rFonts w:ascii="Times New Roman" w:eastAsia="Times New Roman" w:hAnsi="Times New Roman" w:cs="Times New Roman"/>
            <w:sz w:val="24"/>
            <w:szCs w:val="24"/>
          </w:rPr>
          <w:delText xml:space="preserve"> across the religious div</w:delText>
        </w:r>
        <w:r>
          <w:rPr>
            <w:rFonts w:ascii="Times New Roman" w:eastAsia="Times New Roman" w:hAnsi="Times New Roman" w:cs="Times New Roman"/>
            <w:sz w:val="24"/>
            <w:szCs w:val="24"/>
          </w:rPr>
          <w:delText>ersity field</w:delText>
        </w:r>
      </w:del>
      <w:r>
        <w:rPr>
          <w:rFonts w:ascii="Times New Roman" w:eastAsia="Times New Roman" w:hAnsi="Times New Roman" w:cs="Times New Roman"/>
          <w:sz w:val="24"/>
          <w:szCs w:val="24"/>
        </w:rPr>
        <w:t xml:space="preserve">. </w:t>
      </w:r>
      <w:ins w:id="200" w:author="Jawad Syed" w:date="2019-04-30T15:07:00Z">
        <w:r>
          <w:rPr>
            <w:rFonts w:ascii="Times New Roman" w:eastAsia="Times New Roman" w:hAnsi="Times New Roman" w:cs="Times New Roman"/>
            <w:sz w:val="24"/>
            <w:szCs w:val="24"/>
          </w:rPr>
          <w:t>In Turkey, t</w:t>
        </w:r>
      </w:ins>
      <w:del w:id="201" w:author="Jawad Syed" w:date="2019-04-30T15:07:00Z">
        <w:r>
          <w:rPr>
            <w:rFonts w:ascii="Times New Roman" w:eastAsia="Times New Roman" w:hAnsi="Times New Roman" w:cs="Times New Roman"/>
            <w:sz w:val="24"/>
            <w:szCs w:val="24"/>
          </w:rPr>
          <w:delText>T</w:delText>
        </w:r>
      </w:del>
      <w:r>
        <w:rPr>
          <w:rFonts w:ascii="Times New Roman" w:eastAsia="Times New Roman" w:hAnsi="Times New Roman" w:cs="Times New Roman"/>
          <w:sz w:val="24"/>
          <w:szCs w:val="24"/>
        </w:rPr>
        <w:t xml:space="preserve">he interviews were conducted with the employees of a wide range of organizations that are actors in the diversity field through their attitude with regard to religious minorities. It was difficult to find religious minorities in </w:t>
      </w:r>
      <w:r>
        <w:rPr>
          <w:rFonts w:ascii="Times New Roman" w:eastAsia="Times New Roman" w:hAnsi="Times New Roman" w:cs="Times New Roman"/>
          <w:sz w:val="24"/>
          <w:szCs w:val="24"/>
        </w:rPr>
        <w:t xml:space="preserve">Turkey. Therefore, we used a snowball sampling technique. We firstly communicated with “Alevi” (a Turkish Shia sect with more secular leanings) Associations </w:t>
      </w:r>
      <w:del w:id="202" w:author="Jawad Syed" w:date="2019-04-30T14:57:00Z">
        <w:r>
          <w:rPr>
            <w:rFonts w:ascii="Times New Roman" w:eastAsia="Times New Roman" w:hAnsi="Times New Roman" w:cs="Times New Roman"/>
            <w:sz w:val="24"/>
            <w:szCs w:val="24"/>
          </w:rPr>
          <w:delText xml:space="preserve">and Protestant Church Association </w:delText>
        </w:r>
      </w:del>
      <w:r>
        <w:rPr>
          <w:rFonts w:ascii="Times New Roman" w:eastAsia="Times New Roman" w:hAnsi="Times New Roman" w:cs="Times New Roman"/>
          <w:sz w:val="24"/>
          <w:szCs w:val="24"/>
        </w:rPr>
        <w:t xml:space="preserve">as actively working on discrimination regarding religious minorities in Turkey. </w:t>
      </w:r>
      <w:ins w:id="203" w:author="Jawad Syed" w:date="2019-04-30T14:57:00Z">
        <w:r>
          <w:rPr>
            <w:rFonts w:ascii="Times New Roman" w:eastAsia="Times New Roman" w:hAnsi="Times New Roman" w:cs="Times New Roman"/>
            <w:sz w:val="24"/>
            <w:szCs w:val="24"/>
          </w:rPr>
          <w:t>The Turkish</w:t>
        </w:r>
      </w:ins>
      <w:del w:id="204" w:author="Jawad Syed" w:date="2019-04-30T14:57:00Z">
        <w:r>
          <w:rPr>
            <w:rFonts w:ascii="Times New Roman" w:eastAsia="Times New Roman" w:hAnsi="Times New Roman" w:cs="Times New Roman"/>
            <w:sz w:val="24"/>
            <w:szCs w:val="24"/>
          </w:rPr>
          <w:delText>However, we reached four Christians who accepted to make interview with us. Rest of the</w:delText>
        </w:r>
      </w:del>
      <w:r>
        <w:rPr>
          <w:rFonts w:ascii="Times New Roman" w:eastAsia="Times New Roman" w:hAnsi="Times New Roman" w:cs="Times New Roman"/>
          <w:sz w:val="24"/>
          <w:szCs w:val="24"/>
        </w:rPr>
        <w:t xml:space="preserve"> sample belong to “Alevi” minorities. Even if “Alevi” claim that Islam and Ale</w:t>
      </w:r>
      <w:r>
        <w:rPr>
          <w:rFonts w:ascii="Times New Roman" w:eastAsia="Times New Roman" w:hAnsi="Times New Roman" w:cs="Times New Roman"/>
          <w:sz w:val="24"/>
          <w:szCs w:val="24"/>
        </w:rPr>
        <w:t xml:space="preserve">vism are linked to each other in some thought, </w:t>
      </w:r>
      <w:ins w:id="205" w:author="Jawad Syed" w:date="2019-04-30T14:57:00Z">
        <w:r>
          <w:rPr>
            <w:rFonts w:ascii="Times New Roman" w:eastAsia="Times New Roman" w:hAnsi="Times New Roman" w:cs="Times New Roman"/>
            <w:sz w:val="24"/>
            <w:szCs w:val="24"/>
          </w:rPr>
          <w:t>many people</w:t>
        </w:r>
      </w:ins>
      <w:del w:id="206" w:author="Jawad Syed" w:date="2019-04-30T14:57:00Z">
        <w:r>
          <w:rPr>
            <w:rFonts w:ascii="Times New Roman" w:eastAsia="Times New Roman" w:hAnsi="Times New Roman" w:cs="Times New Roman"/>
            <w:sz w:val="24"/>
            <w:szCs w:val="24"/>
          </w:rPr>
          <w:delText>majority of the societies</w:delText>
        </w:r>
      </w:del>
      <w:r>
        <w:rPr>
          <w:rFonts w:ascii="Times New Roman" w:eastAsia="Times New Roman" w:hAnsi="Times New Roman" w:cs="Times New Roman"/>
          <w:sz w:val="24"/>
          <w:szCs w:val="24"/>
        </w:rPr>
        <w:t xml:space="preserve"> in Turkey recognizes them as a religious minority as it is stated in discrimination studies regarding “Alevi”</w:t>
      </w:r>
      <w:ins w:id="207" w:author="erhanaydin.phd@gmail.com" w:date="2019-01-27T22:06:00Z">
        <w:r>
          <w:rPr>
            <w:rFonts w:ascii="Times New Roman" w:eastAsia="Times New Roman" w:hAnsi="Times New Roman" w:cs="Times New Roman"/>
            <w:sz w:val="24"/>
            <w:szCs w:val="24"/>
          </w:rPr>
          <w:t xml:space="preserve"> because their religious practices and some thoughts are </w:t>
        </w:r>
      </w:ins>
      <w:ins w:id="208" w:author="Jawad Syed" w:date="2019-04-30T15:00:00Z">
        <w:r>
          <w:rPr>
            <w:rFonts w:ascii="Times New Roman" w:eastAsia="Times New Roman" w:hAnsi="Times New Roman" w:cs="Times New Roman"/>
            <w:sz w:val="24"/>
            <w:szCs w:val="24"/>
          </w:rPr>
          <w:t>much d</w:t>
        </w:r>
        <w:r>
          <w:rPr>
            <w:rFonts w:ascii="Times New Roman" w:eastAsia="Times New Roman" w:hAnsi="Times New Roman" w:cs="Times New Roman"/>
            <w:sz w:val="24"/>
            <w:szCs w:val="24"/>
          </w:rPr>
          <w:t>ifferent</w:t>
        </w:r>
      </w:ins>
      <w:ins w:id="209" w:author="Jawad Syed" w:date="2019-04-30T14:58:00Z">
        <w:del w:id="210" w:author="Jawad Syed" w:date="2019-04-30T15:00:00Z">
          <w:r>
            <w:rPr>
              <w:rFonts w:ascii="Times New Roman" w:eastAsia="Times New Roman" w:hAnsi="Times New Roman" w:cs="Times New Roman"/>
              <w:sz w:val="24"/>
              <w:szCs w:val="24"/>
            </w:rPr>
            <w:delText>much</w:delText>
          </w:r>
        </w:del>
      </w:ins>
      <w:ins w:id="211" w:author="erhanaydin.phd@gmail.com" w:date="2019-01-27T22:06:00Z">
        <w:del w:id="212" w:author="Jawad Syed" w:date="2019-04-30T15:00:00Z">
          <w:r>
            <w:rPr>
              <w:rFonts w:ascii="Times New Roman" w:eastAsia="Times New Roman" w:hAnsi="Times New Roman" w:cs="Times New Roman"/>
              <w:sz w:val="24"/>
              <w:szCs w:val="24"/>
            </w:rPr>
            <w:delText>more different</w:delText>
          </w:r>
        </w:del>
        <w:r>
          <w:rPr>
            <w:rFonts w:ascii="Times New Roman" w:eastAsia="Times New Roman" w:hAnsi="Times New Roman" w:cs="Times New Roman"/>
            <w:sz w:val="24"/>
            <w:szCs w:val="24"/>
          </w:rPr>
          <w:t xml:space="preserve"> </w:t>
        </w:r>
      </w:ins>
      <w:ins w:id="213" w:author="Jawad Syed" w:date="2019-04-30T14:58:00Z">
        <w:r>
          <w:rPr>
            <w:rFonts w:ascii="Times New Roman" w:eastAsia="Times New Roman" w:hAnsi="Times New Roman" w:cs="Times New Roman"/>
            <w:sz w:val="24"/>
            <w:szCs w:val="24"/>
          </w:rPr>
          <w:t>from</w:t>
        </w:r>
      </w:ins>
      <w:ins w:id="214" w:author="erhanaydin.phd@gmail.com" w:date="2019-01-27T22:06:00Z">
        <w:del w:id="215" w:author="Jawad Syed" w:date="2019-04-30T14:58:00Z">
          <w:r>
            <w:rPr>
              <w:rFonts w:ascii="Times New Roman" w:eastAsia="Times New Roman" w:hAnsi="Times New Roman" w:cs="Times New Roman"/>
              <w:sz w:val="24"/>
              <w:szCs w:val="24"/>
            </w:rPr>
            <w:delText>than</w:delText>
          </w:r>
        </w:del>
        <w:r>
          <w:rPr>
            <w:rFonts w:ascii="Times New Roman" w:eastAsia="Times New Roman" w:hAnsi="Times New Roman" w:cs="Times New Roman"/>
            <w:sz w:val="24"/>
            <w:szCs w:val="24"/>
          </w:rPr>
          <w:t xml:space="preserve"> Sunni Islam. Thus, this point has been recognized as a critical issue by Sunni Muslims and they approach to “Alevi” individuals as a religious minority. Also, based on the International Social Survey Programme Report (20</w:t>
        </w:r>
        <w:r>
          <w:rPr>
            <w:rFonts w:ascii="Times New Roman" w:eastAsia="Times New Roman" w:hAnsi="Times New Roman" w:cs="Times New Roman"/>
            <w:sz w:val="24"/>
            <w:szCs w:val="24"/>
          </w:rPr>
          <w:t xml:space="preserve">15), the religion of the population </w:t>
        </w:r>
      </w:ins>
      <w:ins w:id="216" w:author="Jawad Syed" w:date="2019-04-30T14:58:00Z">
        <w:r>
          <w:rPr>
            <w:rFonts w:ascii="Times New Roman" w:eastAsia="Times New Roman" w:hAnsi="Times New Roman" w:cs="Times New Roman"/>
            <w:sz w:val="24"/>
            <w:szCs w:val="24"/>
          </w:rPr>
          <w:lastRenderedPageBreak/>
          <w:t>comprises</w:t>
        </w:r>
      </w:ins>
      <w:ins w:id="217" w:author="erhanaydin.phd@gmail.com" w:date="2019-01-27T22:06:00Z">
        <w:del w:id="218" w:author="Jawad Syed" w:date="2019-04-30T14:58:00Z">
          <w:r>
            <w:rPr>
              <w:rFonts w:ascii="Times New Roman" w:eastAsia="Times New Roman" w:hAnsi="Times New Roman" w:cs="Times New Roman"/>
              <w:sz w:val="24"/>
              <w:szCs w:val="24"/>
            </w:rPr>
            <w:delText>composes</w:delText>
          </w:r>
        </w:del>
        <w:r>
          <w:rPr>
            <w:rFonts w:ascii="Times New Roman" w:eastAsia="Times New Roman" w:hAnsi="Times New Roman" w:cs="Times New Roman"/>
            <w:sz w:val="24"/>
            <w:szCs w:val="24"/>
          </w:rPr>
          <w:t xml:space="preserve"> </w:t>
        </w:r>
        <w:del w:id="219" w:author="Jawad Syed" w:date="2019-04-30T14:58:00Z">
          <w:r>
            <w:rPr>
              <w:rFonts w:ascii="Times New Roman" w:eastAsia="Times New Roman" w:hAnsi="Times New Roman" w:cs="Times New Roman"/>
              <w:sz w:val="24"/>
              <w:szCs w:val="24"/>
            </w:rPr>
            <w:delText xml:space="preserve">of </w:delText>
          </w:r>
        </w:del>
        <w:r>
          <w:rPr>
            <w:rFonts w:ascii="Times New Roman" w:eastAsia="Times New Roman" w:hAnsi="Times New Roman" w:cs="Times New Roman"/>
            <w:sz w:val="24"/>
            <w:szCs w:val="24"/>
          </w:rPr>
          <w:t>Sunni Muslims (91.3%), other Muslims (6.2 %), Christians (0.2 %) and no religion (2.3%). Alevi individuals are considered in the section of other Muslims.</w:t>
        </w:r>
      </w:ins>
      <w:del w:id="220" w:author="erhanaydin.phd@gmail.com" w:date="2019-01-27T22:06:00Z">
        <w:r>
          <w:rPr>
            <w:rFonts w:ascii="Times New Roman" w:eastAsia="Times New Roman" w:hAnsi="Times New Roman" w:cs="Times New Roman"/>
            <w:sz w:val="24"/>
            <w:szCs w:val="24"/>
          </w:rPr>
          <w:delText>.</w:delText>
        </w:r>
      </w:del>
      <w:del w:id="221" w:author="erhanaydin.phd@gmail.com" w:date="2019-01-27T22:59:00Z">
        <w:r>
          <w:rPr>
            <w:rFonts w:ascii="Times New Roman" w:eastAsia="Times New Roman" w:hAnsi="Times New Roman" w:cs="Times New Roman"/>
            <w:sz w:val="24"/>
            <w:szCs w:val="24"/>
          </w:rPr>
          <w:delText xml:space="preserve">As a result, data were generated on employees who work in both private and public organizations. Because of the sensitivity of the issue, all participants did not accept to give the name of organizations, their occupations and names in this research. </w:delText>
        </w:r>
      </w:del>
    </w:p>
    <w:p w:rsidR="00FF7F94" w:rsidRDefault="000F0498">
      <w:pPr>
        <w:spacing w:line="480" w:lineRule="auto"/>
        <w:jc w:val="both"/>
        <w:rPr>
          <w:ins w:id="222" w:author="Jawad Syed" w:date="2019-04-30T15:08:00Z"/>
          <w:rFonts w:ascii="Times New Roman" w:eastAsia="Times New Roman" w:hAnsi="Times New Roman" w:cs="Times New Roman"/>
          <w:sz w:val="24"/>
          <w:szCs w:val="24"/>
        </w:rPr>
      </w:pPr>
      <w:ins w:id="223" w:author="erhanaydin.phd@gmail.com" w:date="2019-01-27T22:50:00Z">
        <w:r>
          <w:rPr>
            <w:rFonts w:ascii="Times New Roman" w:eastAsia="Times New Roman" w:hAnsi="Times New Roman" w:cs="Times New Roman"/>
            <w:sz w:val="24"/>
            <w:szCs w:val="24"/>
          </w:rPr>
          <w:t>Data</w:t>
        </w:r>
        <w:r>
          <w:rPr>
            <w:rFonts w:ascii="Times New Roman" w:eastAsia="Times New Roman" w:hAnsi="Times New Roman" w:cs="Times New Roman"/>
            <w:sz w:val="24"/>
            <w:szCs w:val="24"/>
          </w:rPr>
          <w:t xml:space="preserve"> were generated on employees who work in both private and public organizations. Because of the sensitivity of the issue, all participants did not accept to give the name of organizations, their occupations and names in this research. </w:t>
        </w:r>
      </w:ins>
      <w:r>
        <w:rPr>
          <w:rFonts w:ascii="Times New Roman" w:eastAsia="Times New Roman" w:hAnsi="Times New Roman" w:cs="Times New Roman"/>
          <w:sz w:val="24"/>
          <w:szCs w:val="24"/>
        </w:rPr>
        <w:t>The interviews were co</w:t>
      </w:r>
      <w:r>
        <w:rPr>
          <w:rFonts w:ascii="Times New Roman" w:eastAsia="Times New Roman" w:hAnsi="Times New Roman" w:cs="Times New Roman"/>
          <w:sz w:val="24"/>
          <w:szCs w:val="24"/>
        </w:rPr>
        <w:t>nducted face to face when possible, and over the skype in some situations. The interview schedule consists of questions that explore employees’ perspectives regarding working process in the organization, communication with manager, discrimination perceptio</w:t>
      </w:r>
      <w:r>
        <w:rPr>
          <w:rFonts w:ascii="Times New Roman" w:eastAsia="Times New Roman" w:hAnsi="Times New Roman" w:cs="Times New Roman"/>
          <w:sz w:val="24"/>
          <w:szCs w:val="24"/>
        </w:rPr>
        <w:t>n, understanding discrimination, governments’ policies to religious minorities, and workplaces for religious minorities.</w:t>
      </w:r>
      <w:r>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sz w:val="24"/>
          <w:szCs w:val="24"/>
        </w:rPr>
        <w:t>In order to have rich insight, we created sensitizing questions in the interview schedule (Corbin and Strauss, 2008). These types of qu</w:t>
      </w:r>
      <w:r>
        <w:rPr>
          <w:rFonts w:ascii="Times New Roman" w:eastAsia="Times New Roman" w:hAnsi="Times New Roman" w:cs="Times New Roman"/>
          <w:sz w:val="24"/>
          <w:szCs w:val="24"/>
        </w:rPr>
        <w:t>estions have been used for diagnosing existing problems and situations regarding religious minorities, and to provide accuracy of knowledge in relation to religious minorities in Turkish context. The interviews lasted between 30 to 40 minutes and voice rec</w:t>
      </w:r>
      <w:r>
        <w:rPr>
          <w:rFonts w:ascii="Times New Roman" w:eastAsia="Times New Roman" w:hAnsi="Times New Roman" w:cs="Times New Roman"/>
          <w:sz w:val="24"/>
          <w:szCs w:val="24"/>
        </w:rPr>
        <w:t xml:space="preserve">orded.  </w:t>
      </w:r>
    </w:p>
    <w:p w:rsidR="00FF7F94" w:rsidRDefault="000F0498">
      <w:pPr>
        <w:spacing w:line="480" w:lineRule="auto"/>
        <w:jc w:val="both"/>
        <w:rPr>
          <w:ins w:id="224" w:author="Jawad Syed" w:date="2019-04-30T15:08:00Z"/>
          <w:rFonts w:ascii="Times New Roman" w:eastAsia="Times New Roman" w:hAnsi="Times New Roman" w:cs="Times New Roman"/>
          <w:sz w:val="24"/>
          <w:szCs w:val="24"/>
        </w:rPr>
      </w:pPr>
      <w:ins w:id="225" w:author="Jawad Syed" w:date="2019-04-30T15:08:00Z">
        <w:r>
          <w:rPr>
            <w:rFonts w:ascii="Times New Roman" w:eastAsia="Times New Roman" w:hAnsi="Times New Roman" w:cs="Times New Roman"/>
            <w:sz w:val="24"/>
            <w:szCs w:val="24"/>
          </w:rPr>
          <w:t>In Pakistan, interviews were conducted with 17 Shia Muslim employees. Respondents were approached through personal networks of the authors and also through social networks such as LinkedIn, Facebook and Twitter. Interviews were conducted both face</w:t>
        </w:r>
        <w:r>
          <w:rPr>
            <w:rFonts w:ascii="Times New Roman" w:eastAsia="Times New Roman" w:hAnsi="Times New Roman" w:cs="Times New Roman"/>
            <w:sz w:val="24"/>
            <w:szCs w:val="24"/>
          </w:rPr>
          <w:t xml:space="preserve"> to face and online. The online method was helpful in view of the geographical spread of the Shia population and the sensitivity of this topic. Another advantage of the online method was its ability to provide access to individuals who would be difficult, </w:t>
        </w:r>
        <w:r>
          <w:rPr>
            <w:rFonts w:ascii="Times New Roman" w:eastAsia="Times New Roman" w:hAnsi="Times New Roman" w:cs="Times New Roman"/>
            <w:sz w:val="24"/>
            <w:szCs w:val="24"/>
          </w:rPr>
          <w:t xml:space="preserve">if not impossible, to reach through other channels (Garton, </w:t>
        </w:r>
        <w:proofErr w:type="spellStart"/>
        <w:r>
          <w:rPr>
            <w:rFonts w:ascii="Times New Roman" w:eastAsia="Times New Roman" w:hAnsi="Times New Roman" w:cs="Times New Roman"/>
            <w:sz w:val="24"/>
            <w:szCs w:val="24"/>
          </w:rPr>
          <w:t>Haythornthwaite</w:t>
        </w:r>
        <w:proofErr w:type="spellEnd"/>
        <w:r>
          <w:rPr>
            <w:rFonts w:ascii="Times New Roman" w:eastAsia="Times New Roman" w:hAnsi="Times New Roman" w:cs="Times New Roman"/>
            <w:sz w:val="24"/>
            <w:szCs w:val="24"/>
          </w:rPr>
          <w:t xml:space="preserve">, &amp; Wellman, 1999; Wellman, 1997).  </w:t>
        </w:r>
      </w:ins>
    </w:p>
    <w:p w:rsidR="00FF7F94" w:rsidRDefault="000F0498">
      <w:pPr>
        <w:spacing w:line="480" w:lineRule="auto"/>
        <w:jc w:val="both"/>
        <w:rPr>
          <w:ins w:id="226" w:author="Jawad Syed" w:date="2019-04-30T15:08:00Z"/>
          <w:rFonts w:ascii="Times New Roman" w:eastAsia="Times New Roman" w:hAnsi="Times New Roman" w:cs="Times New Roman"/>
          <w:sz w:val="24"/>
          <w:szCs w:val="24"/>
        </w:rPr>
      </w:pPr>
      <w:ins w:id="227" w:author="Jawad Syed" w:date="2019-04-30T15:08:00Z">
        <w:r>
          <w:rPr>
            <w:rFonts w:ascii="Times New Roman" w:eastAsia="Times New Roman" w:hAnsi="Times New Roman" w:cs="Times New Roman"/>
            <w:sz w:val="24"/>
            <w:szCs w:val="24"/>
          </w:rPr>
          <w:t xml:space="preserve">We did not record names of our participants or their organizations. Any identifiable details from responses were amended to mask individual and </w:t>
        </w:r>
        <w:r>
          <w:rPr>
            <w:rFonts w:ascii="Times New Roman" w:eastAsia="Times New Roman" w:hAnsi="Times New Roman" w:cs="Times New Roman"/>
            <w:sz w:val="24"/>
            <w:szCs w:val="24"/>
          </w:rPr>
          <w:t xml:space="preserve">organizational identity. Snowball sampling was </w:t>
        </w:r>
        <w:proofErr w:type="gramStart"/>
        <w:r>
          <w:rPr>
            <w:rFonts w:ascii="Times New Roman" w:eastAsia="Times New Roman" w:hAnsi="Times New Roman" w:cs="Times New Roman"/>
            <w:sz w:val="24"/>
            <w:szCs w:val="24"/>
          </w:rPr>
          <w:t>used</w:t>
        </w:r>
        <w:proofErr w:type="gramEnd"/>
        <w:r>
          <w:rPr>
            <w:rFonts w:ascii="Times New Roman" w:eastAsia="Times New Roman" w:hAnsi="Times New Roman" w:cs="Times New Roman"/>
            <w:sz w:val="24"/>
            <w:szCs w:val="24"/>
          </w:rPr>
          <w:t xml:space="preserve"> and the respondents were asked to spread the word only to Shia Muslim acquaintances </w:t>
        </w:r>
        <w:r>
          <w:rPr>
            <w:rFonts w:ascii="Times New Roman" w:eastAsia="Times New Roman" w:hAnsi="Times New Roman" w:cs="Times New Roman"/>
            <w:sz w:val="24"/>
            <w:szCs w:val="24"/>
          </w:rPr>
          <w:lastRenderedPageBreak/>
          <w:t>who met the three parameters: Shia Muslims, formal work experience, lives in Pakistan. Indeed, the results show that the</w:t>
        </w:r>
        <w:r>
          <w:rPr>
            <w:rFonts w:ascii="Times New Roman" w:eastAsia="Times New Roman" w:hAnsi="Times New Roman" w:cs="Times New Roman"/>
            <w:sz w:val="24"/>
            <w:szCs w:val="24"/>
          </w:rPr>
          <w:t xml:space="preserve"> method adopted proved to be more inclusive, allowing a reach across all areas of Pakistan.</w:t>
        </w:r>
      </w:ins>
    </w:p>
    <w:p w:rsidR="00FF7F94" w:rsidRDefault="000F0498">
      <w:pPr>
        <w:spacing w:line="480" w:lineRule="auto"/>
        <w:jc w:val="both"/>
        <w:rPr>
          <w:ins w:id="228" w:author="Jawad Syed" w:date="2019-04-30T15:08:00Z"/>
          <w:rFonts w:ascii="Times New Roman" w:eastAsia="Times New Roman" w:hAnsi="Times New Roman" w:cs="Times New Roman"/>
          <w:sz w:val="24"/>
          <w:szCs w:val="24"/>
        </w:rPr>
      </w:pPr>
      <w:ins w:id="229" w:author="Jawad Syed" w:date="2019-04-30T15:08:00Z">
        <w:r>
          <w:rPr>
            <w:rFonts w:ascii="Times New Roman" w:eastAsia="Times New Roman" w:hAnsi="Times New Roman" w:cs="Times New Roman"/>
            <w:sz w:val="24"/>
            <w:szCs w:val="24"/>
          </w:rPr>
          <w:t>14 of the interviewees had a graduate degree or higher qualification. Only three of them were female. Nine of the interviewees were married.</w:t>
        </w:r>
      </w:ins>
    </w:p>
    <w:p w:rsidR="00FF7F94" w:rsidRDefault="000F0498">
      <w:pPr>
        <w:spacing w:line="480" w:lineRule="auto"/>
        <w:jc w:val="both"/>
        <w:rPr>
          <w:rFonts w:ascii="Times New Roman" w:eastAsia="Times New Roman" w:hAnsi="Times New Roman" w:cs="Times New Roman"/>
          <w:color w:val="FF0000"/>
          <w:sz w:val="24"/>
          <w:szCs w:val="24"/>
        </w:rPr>
      </w:pPr>
      <w:ins w:id="230" w:author="Jawad Syed" w:date="2019-04-30T15:08:00Z">
        <w:r>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NVIVO, qualitative ana</w:t>
      </w:r>
      <w:r>
        <w:rPr>
          <w:rFonts w:ascii="Times New Roman" w:eastAsia="Times New Roman" w:hAnsi="Times New Roman" w:cs="Times New Roman"/>
          <w:sz w:val="24"/>
          <w:szCs w:val="24"/>
        </w:rPr>
        <w:t>lysis software has been used for producing codes and creating themes. For the analysis of data, theoretical sampling approach of Corbin and Strauss (2008) was used. This sampling is a concept driven approach for data. It provides relevant concepts regardin</w:t>
      </w:r>
      <w:r>
        <w:rPr>
          <w:rFonts w:ascii="Times New Roman" w:eastAsia="Times New Roman" w:hAnsi="Times New Roman" w:cs="Times New Roman"/>
          <w:sz w:val="24"/>
          <w:szCs w:val="24"/>
        </w:rPr>
        <w:t>g problems and situations that we want to diagnose, thus theoretical sampling provided to explore the concepts in each interview.  The main difference between snowball sampling and theoretical sampling is focus point of approaches. Snowball sampling indica</w:t>
      </w:r>
      <w:r>
        <w:rPr>
          <w:rFonts w:ascii="Times New Roman" w:eastAsia="Times New Roman" w:hAnsi="Times New Roman" w:cs="Times New Roman"/>
          <w:sz w:val="24"/>
          <w:szCs w:val="24"/>
        </w:rPr>
        <w:t xml:space="preserve">tes how we reached our interviewees, and theoretical sampling indicates how we analysed data.  </w:t>
      </w:r>
    </w:p>
    <w:p w:rsidR="00FF7F94" w:rsidRDefault="000F0498">
      <w:pPr>
        <w:numPr>
          <w:ilvl w:val="0"/>
          <w:numId w:val="2"/>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Findings</w:t>
      </w:r>
    </w:p>
    <w:p w:rsidR="00FF7F94" w:rsidRDefault="000F0498">
      <w:pPr>
        <w:spacing w:line="480" w:lineRule="auto"/>
        <w:jc w:val="both"/>
        <w:rPr>
          <w:ins w:id="231" w:author="Jawad Syed" w:date="2019-04-30T15:23:00Z"/>
          <w:rFonts w:ascii="Times New Roman" w:eastAsia="Times New Roman" w:hAnsi="Times New Roman" w:cs="Times New Roman"/>
          <w:sz w:val="24"/>
          <w:szCs w:val="24"/>
        </w:rPr>
      </w:pPr>
      <w:r>
        <w:rPr>
          <w:rFonts w:ascii="Times New Roman" w:eastAsia="Times New Roman" w:hAnsi="Times New Roman" w:cs="Times New Roman"/>
          <w:sz w:val="24"/>
          <w:szCs w:val="24"/>
        </w:rPr>
        <w:t>As it is observed from Table 3, which indicates characteristics of the</w:t>
      </w:r>
      <w:ins w:id="232" w:author="Jawad Syed" w:date="2019-04-30T15:10:00Z">
        <w:r>
          <w:rPr>
            <w:rFonts w:ascii="Times New Roman" w:eastAsia="Times New Roman" w:hAnsi="Times New Roman" w:cs="Times New Roman"/>
            <w:sz w:val="24"/>
            <w:szCs w:val="24"/>
          </w:rPr>
          <w:t xml:space="preserve"> Turkish</w:t>
        </w:r>
      </w:ins>
      <w:r>
        <w:rPr>
          <w:rFonts w:ascii="Times New Roman" w:eastAsia="Times New Roman" w:hAnsi="Times New Roman" w:cs="Times New Roman"/>
          <w:sz w:val="24"/>
          <w:szCs w:val="24"/>
        </w:rPr>
        <w:t xml:space="preserve"> participants in our study, 17 “Alevi” </w:t>
      </w:r>
      <w:del w:id="233" w:author="Jawad Syed" w:date="2019-04-30T14:58:00Z">
        <w:r>
          <w:rPr>
            <w:rFonts w:ascii="Times New Roman" w:eastAsia="Times New Roman" w:hAnsi="Times New Roman" w:cs="Times New Roman"/>
            <w:sz w:val="24"/>
            <w:szCs w:val="24"/>
          </w:rPr>
          <w:delText xml:space="preserve">and 4 Christian individuals </w:delText>
        </w:r>
      </w:del>
      <w:r>
        <w:rPr>
          <w:rFonts w:ascii="Times New Roman" w:eastAsia="Times New Roman" w:hAnsi="Times New Roman" w:cs="Times New Roman"/>
          <w:sz w:val="24"/>
          <w:szCs w:val="24"/>
        </w:rPr>
        <w:t xml:space="preserve">participated in the study. The participant age range </w:t>
      </w:r>
      <w:ins w:id="234" w:author="Jawad Syed" w:date="2019-04-30T15:21:00Z">
        <w:r>
          <w:rPr>
            <w:rFonts w:ascii="Times New Roman" w:eastAsia="Times New Roman" w:hAnsi="Times New Roman" w:cs="Times New Roman"/>
            <w:sz w:val="24"/>
            <w:szCs w:val="24"/>
          </w:rPr>
          <w:t xml:space="preserve">in Turkey </w:t>
        </w:r>
      </w:ins>
      <w:r>
        <w:rPr>
          <w:rFonts w:ascii="Times New Roman" w:eastAsia="Times New Roman" w:hAnsi="Times New Roman" w:cs="Times New Roman"/>
          <w:sz w:val="24"/>
          <w:szCs w:val="24"/>
        </w:rPr>
        <w:t xml:space="preserve">spanned from 22 to 51, and all interviewees are from Istanbul and Izmir, two well-known industrial cities in Turkey. In terms </w:t>
      </w:r>
      <w:r>
        <w:rPr>
          <w:rFonts w:ascii="Times New Roman" w:eastAsia="Times New Roman" w:hAnsi="Times New Roman" w:cs="Times New Roman"/>
          <w:sz w:val="24"/>
          <w:szCs w:val="24"/>
        </w:rPr>
        <w:t xml:space="preserve">of education, the interviewee attainment levels ranged from high school diploma to the </w:t>
      </w:r>
      <w:proofErr w:type="gramStart"/>
      <w:r>
        <w:rPr>
          <w:rFonts w:ascii="Times New Roman" w:eastAsia="Times New Roman" w:hAnsi="Times New Roman" w:cs="Times New Roman"/>
          <w:sz w:val="24"/>
          <w:szCs w:val="24"/>
        </w:rPr>
        <w:t>Bachelor</w:t>
      </w:r>
      <w:proofErr w:type="gramEnd"/>
      <w:r>
        <w:rPr>
          <w:rFonts w:ascii="Times New Roman" w:eastAsia="Times New Roman" w:hAnsi="Times New Roman" w:cs="Times New Roman"/>
          <w:sz w:val="24"/>
          <w:szCs w:val="24"/>
        </w:rPr>
        <w:t xml:space="preserve"> degree. Many of the participants worked in the public sector; however, some participants worked in the private sector as well. </w:t>
      </w:r>
      <w:ins w:id="235" w:author="erhanaydin.phd@gmail.com" w:date="2019-01-27T22:03:00Z">
        <w:r>
          <w:rPr>
            <w:rFonts w:ascii="Times New Roman" w:eastAsia="Times New Roman" w:hAnsi="Times New Roman" w:cs="Times New Roman"/>
            <w:sz w:val="24"/>
            <w:szCs w:val="24"/>
          </w:rPr>
          <w:t>The positions of employees are in</w:t>
        </w:r>
        <w:r>
          <w:rPr>
            <w:rFonts w:ascii="Times New Roman" w:eastAsia="Times New Roman" w:hAnsi="Times New Roman" w:cs="Times New Roman"/>
            <w:sz w:val="24"/>
            <w:szCs w:val="24"/>
          </w:rPr>
          <w:t xml:space="preserve"> the lower or middle classes in the organizations. </w:t>
        </w:r>
      </w:ins>
    </w:p>
    <w:p w:rsidR="00FF7F94" w:rsidRDefault="000F0498">
      <w:pPr>
        <w:spacing w:line="480" w:lineRule="auto"/>
        <w:jc w:val="both"/>
        <w:rPr>
          <w:ins w:id="236" w:author="erhanaydin.phd@gmail.com" w:date="2019-01-27T22:03:00Z"/>
          <w:rFonts w:ascii="Times New Roman" w:eastAsia="Times New Roman" w:hAnsi="Times New Roman" w:cs="Times New Roman"/>
          <w:sz w:val="24"/>
          <w:szCs w:val="24"/>
        </w:rPr>
      </w:pPr>
      <w:ins w:id="237" w:author="Jawad Syed" w:date="2019-04-30T15:23:00Z">
        <w:r>
          <w:rPr>
            <w:rFonts w:ascii="Times New Roman" w:eastAsia="Times New Roman" w:hAnsi="Times New Roman" w:cs="Times New Roman"/>
            <w:sz w:val="24"/>
            <w:szCs w:val="24"/>
          </w:rPr>
          <w:t xml:space="preserve">In Pakistan, data on age and occupation was not collected. 3 out of 17 interviewees were female while all of them were Shia and more than 2/3rd of them had a work experience of between 1 and 20 years. </w:t>
        </w:r>
      </w:ins>
    </w:p>
    <w:p w:rsidR="00FF7F94" w:rsidRDefault="000F0498">
      <w:pPr>
        <w:spacing w:line="480" w:lineRule="auto"/>
        <w:jc w:val="both"/>
        <w:rPr>
          <w:rFonts w:ascii="Times New Roman" w:eastAsia="Times New Roman" w:hAnsi="Times New Roman" w:cs="Times New Roman"/>
          <w:sz w:val="24"/>
          <w:szCs w:val="24"/>
        </w:rPr>
      </w:pPr>
      <w:ins w:id="238" w:author="Jawad Syed" w:date="2019-04-30T15:21:00Z">
        <w:r>
          <w:rPr>
            <w:rFonts w:ascii="Times New Roman" w:eastAsia="Times New Roman" w:hAnsi="Times New Roman" w:cs="Times New Roman"/>
            <w:sz w:val="24"/>
            <w:szCs w:val="24"/>
          </w:rPr>
          <w:t>Table 3: Participants in Turkey</w:t>
        </w:r>
      </w:ins>
      <w:ins w:id="239" w:author="Jawad Syed" w:date="2019-04-30T15:20:00Z">
        <w:r>
          <w:rPr>
            <w:noProof/>
          </w:rPr>
          <mc:AlternateContent>
            <mc:Choice Requires="wps">
              <w:drawing>
                <wp:anchor distT="0" distB="0" distL="114300" distR="114300" simplePos="0" relativeHeight="251660288" behindDoc="0" locked="0" layoutInCell="1" hidden="0" allowOverlap="1">
                  <wp:simplePos x="0" y="0"/>
                  <wp:positionH relativeFrom="column">
                    <wp:posOffset>1</wp:posOffset>
                  </wp:positionH>
                  <wp:positionV relativeFrom="paragraph">
                    <wp:posOffset>238125</wp:posOffset>
                  </wp:positionV>
                  <wp:extent cx="2409825" cy="399733"/>
                  <wp:effectExtent l="0" t="0" r="0" b="0"/>
                  <wp:wrapNone/>
                  <wp:docPr id="4" name="Rectangle 4"/>
                  <wp:cNvGraphicFramePr/>
                  <a:graphic xmlns:a="http://schemas.openxmlformats.org/drawingml/2006/main">
                    <a:graphicData uri="http://schemas.microsoft.com/office/word/2010/wordprocessingShape">
                      <wps:wsp>
                        <wps:cNvSpPr/>
                        <wps:spPr>
                          <a:xfrm>
                            <a:off x="4146460" y="3583143"/>
                            <a:ext cx="2399080" cy="393714"/>
                          </a:xfrm>
                          <a:prstGeom prst="rect">
                            <a:avLst/>
                          </a:prstGeom>
                          <a:noFill/>
                          <a:ln>
                            <a:noFill/>
                          </a:ln>
                        </wps:spPr>
                        <wps:txbx>
                          <w:txbxContent>
                            <w:p w:rsidR="00FF7F94" w:rsidRDefault="000F0498">
                              <w:pPr>
                                <w:spacing w:line="275" w:lineRule="auto"/>
                                <w:textDirection w:val="btLr"/>
                              </w:pPr>
                              <w:r>
                                <w:rPr>
                                  <w:rFonts w:ascii="Times New Roman" w:eastAsia="Times New Roman" w:hAnsi="Times New Roman" w:cs="Times New Roman"/>
                                  <w:color w:val="000000"/>
                                  <w:sz w:val="20"/>
                                </w:rPr>
                                <w:t>Table 3: Participant Characteristics</w:t>
                              </w:r>
                            </w:p>
                          </w:txbxContent>
                        </wps:txbx>
                        <wps:bodyPr spcFirstLastPara="1" wrap="square" lIns="91425" tIns="45700" rIns="91425" bIns="45700" anchor="t" anchorCtr="0"/>
                      </wps:wsp>
                    </a:graphicData>
                  </a:graphic>
                </wp:anchor>
              </w:drawing>
            </mc:Choice>
            <mc:Fallback>
              <w:pict>
                <v:rect id="Rectangle 4" o:spid="_x0000_s1028" style="position:absolute;left:0;text-align:left;margin-left:0;margin-top:18.75pt;width:189.75pt;height:3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" filled="f" stroked="f">
                  <v:textbox inset="2.53958mm,1.2694mm,2.53958mm,1.2694mm">
                    <w:txbxContent>
                      <w:p w:rsidR="00FF7F94" w:rsidRDefault="000F0498">
                        <w:pPr>
                          <w:spacing w:line="275" w:lineRule="auto"/>
                          <w:textDirection w:val="btLr"/>
                        </w:pPr>
                        <w:r>
                          <w:rPr>
                            <w:rFonts w:ascii="Times New Roman" w:eastAsia="Times New Roman" w:hAnsi="Times New Roman" w:cs="Times New Roman"/>
                            <w:color w:val="000000"/>
                            <w:sz w:val="20"/>
                          </w:rPr>
                          <w:t>Table 3: Participant Characteristics</w:t>
                        </w:r>
                      </w:p>
                    </w:txbxContent>
                  </v:textbox>
                </v:rect>
              </w:pict>
            </mc:Fallback>
          </mc:AlternateContent>
        </w:r>
      </w:ins>
    </w:p>
    <w:p w:rsidR="00FF7F94" w:rsidRPr="00FF7F94" w:rsidRDefault="000F0498" w:rsidP="00FF7F94">
      <w:pPr>
        <w:rPr>
          <w:rPrChange w:id="240" w:author="erhanaydin.phd@gmail.com" w:date="2019-01-27T22:00:00Z">
            <w:rPr>
              <w:rFonts w:ascii="Times New Roman" w:eastAsia="Times New Roman" w:hAnsi="Times New Roman" w:cs="Times New Roman"/>
              <w:sz w:val="24"/>
              <w:szCs w:val="24"/>
            </w:rPr>
          </w:rPrChange>
        </w:rPr>
        <w:pPrChange w:id="241" w:author="erhanaydin.phd@gmail.com" w:date="2019-01-27T22:00:00Z">
          <w:pPr>
            <w:spacing w:line="480" w:lineRule="auto"/>
            <w:jc w:val="both"/>
          </w:pPr>
        </w:pPrChange>
      </w:pPr>
      <w:del w:id="242" w:author="Jawad Syed" w:date="2019-04-30T15:20:00Z">
        <w:r>
          <w:rPr>
            <w:noProof/>
          </w:rPr>
          <w:lastRenderedPageBreak/>
          <mc:AlternateContent>
            <mc:Choice Requires="wps">
              <w:drawing>
                <wp:anchor distT="0" distB="0" distL="114300" distR="114300" simplePos="0" relativeHeight="251661312" behindDoc="0" locked="0" layoutInCell="1" hidden="0" allowOverlap="1">
                  <wp:simplePos x="0" y="0"/>
                  <wp:positionH relativeFrom="column">
                    <wp:posOffset>-50799</wp:posOffset>
                  </wp:positionH>
                  <wp:positionV relativeFrom="paragraph">
                    <wp:posOffset>190500</wp:posOffset>
                  </wp:positionV>
                  <wp:extent cx="2408605" cy="403239"/>
                  <wp:effectExtent l="0" t="0" r="0" b="0"/>
                  <wp:wrapNone/>
                  <wp:docPr id="3" name="Rectangle 3"/>
                  <wp:cNvGraphicFramePr/>
                  <a:graphic xmlns:a="http://schemas.openxmlformats.org/drawingml/2006/main">
                    <a:graphicData uri="http://schemas.microsoft.com/office/word/2010/wordprocessingShape">
                      <wps:wsp>
                        <wps:cNvSpPr/>
                        <wps:spPr>
                          <a:xfrm>
                            <a:off x="4146460" y="3583143"/>
                            <a:ext cx="2399080" cy="393714"/>
                          </a:xfrm>
                          <a:prstGeom prst="rect">
                            <a:avLst/>
                          </a:prstGeom>
                          <a:noFill/>
                          <a:ln>
                            <a:noFill/>
                          </a:ln>
                        </wps:spPr>
                        <wps:txbx>
                          <w:txbxContent>
                            <w:p w:rsidR="00FF7F94" w:rsidRDefault="000F0498">
                              <w:pPr>
                                <w:spacing w:line="275" w:lineRule="auto"/>
                                <w:textDirection w:val="btLr"/>
                              </w:pPr>
                              <w:r>
                                <w:rPr>
                                  <w:rFonts w:ascii="Times New Roman" w:eastAsia="Times New Roman" w:hAnsi="Times New Roman" w:cs="Times New Roman"/>
                                  <w:color w:val="000000"/>
                                  <w:sz w:val="20"/>
                                </w:rPr>
                                <w:t>Table 3: Participant Characteristics</w:t>
                              </w:r>
                            </w:p>
                          </w:txbxContent>
                        </wps:txbx>
                        <wps:bodyPr spcFirstLastPara="1" wrap="square" lIns="91425" tIns="45700" rIns="91425" bIns="45700" anchor="t" anchorCtr="0"/>
                      </wps:wsp>
                    </a:graphicData>
                  </a:graphic>
                </wp:anchor>
              </w:drawing>
            </mc:Choice>
            <mc:Fallback>
              <w:pict>
                <v:rect id="Rectangle 3" o:spid="_x0000_s1029" style="position:absolute;margin-left:-4pt;margin-top:15pt;width:189.65pt;height:31.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" filled="f" stroked="f">
                  <v:textbox inset="2.53958mm,1.2694mm,2.53958mm,1.2694mm">
                    <w:txbxContent>
                      <w:p w:rsidR="00FF7F94" w:rsidRDefault="000F0498">
                        <w:pPr>
                          <w:spacing w:line="275" w:lineRule="auto"/>
                          <w:textDirection w:val="btLr"/>
                        </w:pPr>
                        <w:r>
                          <w:rPr>
                            <w:rFonts w:ascii="Times New Roman" w:eastAsia="Times New Roman" w:hAnsi="Times New Roman" w:cs="Times New Roman"/>
                            <w:color w:val="000000"/>
                            <w:sz w:val="20"/>
                          </w:rPr>
                          <w:t>Table 3: Participant Characteristics</w:t>
                        </w:r>
                      </w:p>
                    </w:txbxContent>
                  </v:textbox>
                </v:rect>
              </w:pict>
            </mc:Fallback>
          </mc:AlternateContent>
        </w:r>
      </w:del>
    </w:p>
    <w:tbl>
      <w:tblPr>
        <w:tblStyle w:val="a1"/>
        <w:tblW w:w="8701" w:type="dxa"/>
        <w:tblLayout w:type="fixed"/>
        <w:tblLook w:val="0400" w:firstRow="0" w:lastRow="0" w:firstColumn="0" w:lastColumn="0" w:noHBand="0" w:noVBand="1"/>
      </w:tblPr>
      <w:tblGrid>
        <w:gridCol w:w="1101"/>
        <w:gridCol w:w="1756"/>
        <w:gridCol w:w="1134"/>
        <w:gridCol w:w="1417"/>
        <w:gridCol w:w="1276"/>
        <w:gridCol w:w="850"/>
        <w:gridCol w:w="1167"/>
      </w:tblGrid>
      <w:tr w:rsidR="00FF7F94">
        <w:trPr>
          <w:trHeight w:val="440"/>
        </w:trPr>
        <w:tc>
          <w:tcPr>
            <w:tcW w:w="1101" w:type="dxa"/>
            <w:tcBorders>
              <w:top w:val="single" w:sz="4" w:space="0" w:color="3F3F3F"/>
              <w:left w:val="single" w:sz="4" w:space="0" w:color="3F3F3F"/>
              <w:bottom w:val="nil"/>
              <w:right w:val="single" w:sz="4" w:space="0" w:color="3F3F3F"/>
            </w:tcBorders>
            <w:shd w:val="clear" w:color="auto" w:fill="F2F2F2"/>
            <w:vAlign w:val="bottom"/>
          </w:tcPr>
          <w:p w:rsidR="00FF7F94" w:rsidRDefault="000F0498">
            <w:pPr>
              <w:spacing w:after="0" w:line="240" w:lineRule="auto"/>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Interview #</w:t>
            </w:r>
          </w:p>
        </w:tc>
        <w:tc>
          <w:tcPr>
            <w:tcW w:w="1756"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Occupation</w:t>
            </w:r>
          </w:p>
        </w:tc>
        <w:tc>
          <w:tcPr>
            <w:tcW w:w="1134"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jc w:val="center"/>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Year of Experience</w:t>
            </w:r>
          </w:p>
        </w:tc>
        <w:tc>
          <w:tcPr>
            <w:tcW w:w="1417"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Education</w:t>
            </w:r>
          </w:p>
        </w:tc>
        <w:tc>
          <w:tcPr>
            <w:tcW w:w="1276"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jc w:val="center"/>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Age</w:t>
            </w:r>
          </w:p>
        </w:tc>
        <w:tc>
          <w:tcPr>
            <w:tcW w:w="850"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Gender</w:t>
            </w:r>
          </w:p>
        </w:tc>
        <w:tc>
          <w:tcPr>
            <w:tcW w:w="1167" w:type="dxa"/>
            <w:tcBorders>
              <w:top w:val="single" w:sz="4" w:space="0" w:color="3F3F3F"/>
              <w:left w:val="nil"/>
              <w:bottom w:val="nil"/>
              <w:right w:val="single" w:sz="4" w:space="0" w:color="3F3F3F"/>
            </w:tcBorders>
            <w:shd w:val="clear" w:color="auto" w:fill="F2F2F2"/>
            <w:vAlign w:val="bottom"/>
          </w:tcPr>
          <w:p w:rsidR="00FF7F94" w:rsidRDefault="000F0498">
            <w:pPr>
              <w:spacing w:after="0" w:line="240" w:lineRule="auto"/>
              <w:rPr>
                <w:rFonts w:ascii="Times New Roman" w:eastAsia="Times New Roman" w:hAnsi="Times New Roman" w:cs="Times New Roman"/>
                <w:b/>
                <w:color w:val="3F3F3F"/>
                <w:sz w:val="18"/>
                <w:szCs w:val="18"/>
              </w:rPr>
            </w:pPr>
            <w:r>
              <w:rPr>
                <w:rFonts w:ascii="Times New Roman" w:eastAsia="Times New Roman" w:hAnsi="Times New Roman" w:cs="Times New Roman"/>
                <w:b/>
                <w:color w:val="3F3F3F"/>
                <w:sz w:val="18"/>
                <w:szCs w:val="18"/>
              </w:rPr>
              <w:t>Religious Background</w:t>
            </w:r>
          </w:p>
        </w:tc>
      </w:tr>
      <w:tr w:rsidR="00FF7F94">
        <w:trPr>
          <w:trHeight w:val="440"/>
        </w:trPr>
        <w:tc>
          <w:tcPr>
            <w:tcW w:w="1101" w:type="dxa"/>
            <w:tcBorders>
              <w:top w:val="single" w:sz="4" w:space="0" w:color="000000"/>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1756" w:type="dxa"/>
            <w:tcBorders>
              <w:top w:val="single" w:sz="4" w:space="0" w:color="000000"/>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1134" w:type="dxa"/>
            <w:tcBorders>
              <w:top w:val="single" w:sz="4" w:space="0" w:color="000000"/>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1417" w:type="dxa"/>
            <w:tcBorders>
              <w:top w:val="single" w:sz="4" w:space="0" w:color="000000"/>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1276" w:type="dxa"/>
            <w:tcBorders>
              <w:top w:val="single" w:sz="4" w:space="0" w:color="000000"/>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850" w:type="dxa"/>
            <w:tcBorders>
              <w:top w:val="single" w:sz="4" w:space="0" w:color="000000"/>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c>
          <w:tcPr>
            <w:tcW w:w="1167" w:type="dxa"/>
            <w:tcBorders>
              <w:top w:val="single" w:sz="4" w:space="0" w:color="000000"/>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Trainee/Management</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2</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Accountant</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34</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3</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Musician</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4</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Cook</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High School</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46</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5</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Trainee/ Advertisement</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High School</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6</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Officer in Public </w:t>
            </w:r>
            <w:proofErr w:type="spellStart"/>
            <w:r>
              <w:rPr>
                <w:rFonts w:ascii="Times New Roman" w:eastAsia="Times New Roman" w:hAnsi="Times New Roman" w:cs="Times New Roman"/>
                <w:sz w:val="18"/>
                <w:szCs w:val="18"/>
              </w:rPr>
              <w:t>Adm</w:t>
            </w:r>
            <w:proofErr w:type="spellEnd"/>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High School</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37</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7</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Officer in Public </w:t>
            </w:r>
            <w:proofErr w:type="spellStart"/>
            <w:r>
              <w:rPr>
                <w:rFonts w:ascii="Times New Roman" w:eastAsia="Times New Roman" w:hAnsi="Times New Roman" w:cs="Times New Roman"/>
                <w:sz w:val="18"/>
                <w:szCs w:val="18"/>
              </w:rPr>
              <w:t>Adm</w:t>
            </w:r>
            <w:proofErr w:type="spellEnd"/>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36</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8</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Teacher</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34</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9</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Finance Manager</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38</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10</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Officer</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27</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High School</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51</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11</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Marketing</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34</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12</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Officer in Ministry</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13</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Officer in Ministry</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14</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Shipman</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24</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15</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Officer</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16</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Worker</w:t>
            </w:r>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High School</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27</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43" w:author="Jawad Syed" w:date="2019-04-30T14:59:00Z">
              <w:r>
                <w:rPr>
                  <w:rFonts w:ascii="Times New Roman" w:eastAsia="Times New Roman" w:hAnsi="Times New Roman" w:cs="Times New Roman"/>
                  <w:sz w:val="18"/>
                  <w:szCs w:val="18"/>
                </w:rPr>
                <w:delText>INT 17</w:delText>
              </w:r>
            </w:del>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44" w:author="Jawad Syed" w:date="2019-04-30T14:59:00Z">
              <w:r>
                <w:rPr>
                  <w:rFonts w:ascii="Times New Roman" w:eastAsia="Times New Roman" w:hAnsi="Times New Roman" w:cs="Times New Roman"/>
                  <w:sz w:val="18"/>
                  <w:szCs w:val="18"/>
                </w:rPr>
                <w:delText>Teacher</w:delText>
              </w:r>
            </w:del>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45" w:author="Jawad Syed" w:date="2019-04-30T14:59:00Z">
              <w:r>
                <w:rPr>
                  <w:rFonts w:ascii="Times New Roman" w:eastAsia="Times New Roman" w:hAnsi="Times New Roman" w:cs="Times New Roman"/>
                  <w:sz w:val="18"/>
                  <w:szCs w:val="18"/>
                </w:rPr>
                <w:delText>4</w:delText>
              </w:r>
            </w:del>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46" w:author="Jawad Syed" w:date="2019-04-30T14:59:00Z">
              <w:r>
                <w:rPr>
                  <w:rFonts w:ascii="Times New Roman" w:eastAsia="Times New Roman" w:hAnsi="Times New Roman" w:cs="Times New Roman"/>
                  <w:sz w:val="18"/>
                  <w:szCs w:val="18"/>
                </w:rPr>
                <w:delText>Bachelor</w:delText>
              </w:r>
            </w:del>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47" w:author="Jawad Syed" w:date="2019-04-30T14:59:00Z">
              <w:r>
                <w:rPr>
                  <w:rFonts w:ascii="Times New Roman" w:eastAsia="Times New Roman" w:hAnsi="Times New Roman" w:cs="Times New Roman"/>
                  <w:sz w:val="18"/>
                  <w:szCs w:val="18"/>
                </w:rPr>
                <w:delText>27</w:delText>
              </w:r>
            </w:del>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48" w:author="Jawad Syed" w:date="2019-04-30T14:59:00Z">
              <w:r>
                <w:rPr>
                  <w:rFonts w:ascii="Times New Roman" w:eastAsia="Times New Roman" w:hAnsi="Times New Roman" w:cs="Times New Roman"/>
                  <w:sz w:val="18"/>
                  <w:szCs w:val="18"/>
                </w:rPr>
                <w:delText>Male</w:delText>
              </w:r>
            </w:del>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49" w:author="Jawad Syed" w:date="2019-04-30T14:59:00Z">
              <w:r>
                <w:rPr>
                  <w:rFonts w:ascii="Times New Roman" w:eastAsia="Times New Roman" w:hAnsi="Times New Roman" w:cs="Times New Roman"/>
                  <w:sz w:val="18"/>
                  <w:szCs w:val="18"/>
                </w:rPr>
                <w:delText>Christian</w:delText>
              </w:r>
            </w:del>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INT 18</w:t>
            </w:r>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Organizator</w:t>
            </w:r>
            <w:proofErr w:type="spellEnd"/>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w:t>
            </w:r>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Bachelor</w:t>
            </w:r>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w:t>
            </w:r>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Female</w:t>
            </w:r>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“Alevi”</w:t>
            </w:r>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0" w:author="Jawad Syed" w:date="2019-04-30T14:59:00Z">
              <w:r>
                <w:rPr>
                  <w:rFonts w:ascii="Times New Roman" w:eastAsia="Times New Roman" w:hAnsi="Times New Roman" w:cs="Times New Roman"/>
                  <w:sz w:val="18"/>
                  <w:szCs w:val="18"/>
                </w:rPr>
                <w:delText>INT 19</w:delText>
              </w:r>
            </w:del>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1" w:author="Jawad Syed" w:date="2019-04-30T14:59:00Z">
              <w:r>
                <w:rPr>
                  <w:rFonts w:ascii="Times New Roman" w:eastAsia="Times New Roman" w:hAnsi="Times New Roman" w:cs="Times New Roman"/>
                  <w:sz w:val="18"/>
                  <w:szCs w:val="18"/>
                </w:rPr>
                <w:delText>Civil Engineer</w:delText>
              </w:r>
            </w:del>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52" w:author="Jawad Syed" w:date="2019-04-30T14:59:00Z">
              <w:r>
                <w:rPr>
                  <w:rFonts w:ascii="Times New Roman" w:eastAsia="Times New Roman" w:hAnsi="Times New Roman" w:cs="Times New Roman"/>
                  <w:sz w:val="18"/>
                  <w:szCs w:val="18"/>
                </w:rPr>
                <w:delText>5</w:delText>
              </w:r>
            </w:del>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3" w:author="Jawad Syed" w:date="2019-04-30T14:59:00Z">
              <w:r>
                <w:rPr>
                  <w:rFonts w:ascii="Times New Roman" w:eastAsia="Times New Roman" w:hAnsi="Times New Roman" w:cs="Times New Roman"/>
                  <w:sz w:val="18"/>
                  <w:szCs w:val="18"/>
                </w:rPr>
                <w:delText>Bachelor</w:delText>
              </w:r>
            </w:del>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54" w:author="Jawad Syed" w:date="2019-04-30T14:59:00Z">
              <w:r>
                <w:rPr>
                  <w:rFonts w:ascii="Times New Roman" w:eastAsia="Times New Roman" w:hAnsi="Times New Roman" w:cs="Times New Roman"/>
                  <w:sz w:val="18"/>
                  <w:szCs w:val="18"/>
                </w:rPr>
                <w:delText>28</w:delText>
              </w:r>
            </w:del>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5" w:author="Jawad Syed" w:date="2019-04-30T14:59:00Z">
              <w:r>
                <w:rPr>
                  <w:rFonts w:ascii="Times New Roman" w:eastAsia="Times New Roman" w:hAnsi="Times New Roman" w:cs="Times New Roman"/>
                  <w:sz w:val="18"/>
                  <w:szCs w:val="18"/>
                </w:rPr>
                <w:delText>Male</w:delText>
              </w:r>
            </w:del>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6" w:author="Jawad Syed" w:date="2019-04-30T14:59:00Z">
              <w:r>
                <w:rPr>
                  <w:rFonts w:ascii="Times New Roman" w:eastAsia="Times New Roman" w:hAnsi="Times New Roman" w:cs="Times New Roman"/>
                  <w:sz w:val="18"/>
                  <w:szCs w:val="18"/>
                </w:rPr>
                <w:delText>Christian</w:delText>
              </w:r>
            </w:del>
          </w:p>
        </w:tc>
      </w:tr>
      <w:tr w:rsidR="00FF7F94">
        <w:trPr>
          <w:trHeight w:val="440"/>
        </w:trPr>
        <w:tc>
          <w:tcPr>
            <w:tcW w:w="1101" w:type="dxa"/>
            <w:tcBorders>
              <w:top w:val="nil"/>
              <w:left w:val="single" w:sz="4" w:space="0" w:color="000000"/>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7" w:author="Jawad Syed" w:date="2019-04-30T14:59:00Z">
              <w:r>
                <w:rPr>
                  <w:rFonts w:ascii="Times New Roman" w:eastAsia="Times New Roman" w:hAnsi="Times New Roman" w:cs="Times New Roman"/>
                  <w:sz w:val="18"/>
                  <w:szCs w:val="18"/>
                </w:rPr>
                <w:delText>INT 20</w:delText>
              </w:r>
            </w:del>
          </w:p>
        </w:tc>
        <w:tc>
          <w:tcPr>
            <w:tcW w:w="1756"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58" w:author="Jawad Syed" w:date="2019-04-30T14:59:00Z">
              <w:r>
                <w:rPr>
                  <w:rFonts w:ascii="Times New Roman" w:eastAsia="Times New Roman" w:hAnsi="Times New Roman" w:cs="Times New Roman"/>
                  <w:sz w:val="18"/>
                  <w:szCs w:val="18"/>
                </w:rPr>
                <w:delText>Public Officer</w:delText>
              </w:r>
            </w:del>
          </w:p>
        </w:tc>
        <w:tc>
          <w:tcPr>
            <w:tcW w:w="1134"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59" w:author="Jawad Syed" w:date="2019-04-30T14:59:00Z">
              <w:r>
                <w:rPr>
                  <w:rFonts w:ascii="Times New Roman" w:eastAsia="Times New Roman" w:hAnsi="Times New Roman" w:cs="Times New Roman"/>
                  <w:sz w:val="18"/>
                  <w:szCs w:val="18"/>
                </w:rPr>
                <w:delText>12</w:delText>
              </w:r>
            </w:del>
          </w:p>
        </w:tc>
        <w:tc>
          <w:tcPr>
            <w:tcW w:w="1417"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0" w:author="Jawad Syed" w:date="2019-04-30T14:59:00Z">
              <w:r>
                <w:rPr>
                  <w:rFonts w:ascii="Times New Roman" w:eastAsia="Times New Roman" w:hAnsi="Times New Roman" w:cs="Times New Roman"/>
                  <w:sz w:val="18"/>
                  <w:szCs w:val="18"/>
                </w:rPr>
                <w:delText>Bachelor</w:delText>
              </w:r>
            </w:del>
          </w:p>
        </w:tc>
        <w:tc>
          <w:tcPr>
            <w:tcW w:w="1276" w:type="dxa"/>
            <w:tcBorders>
              <w:top w:val="nil"/>
              <w:left w:val="nil"/>
              <w:bottom w:val="nil"/>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61" w:author="Jawad Syed" w:date="2019-04-30T14:59:00Z">
              <w:r>
                <w:rPr>
                  <w:rFonts w:ascii="Times New Roman" w:eastAsia="Times New Roman" w:hAnsi="Times New Roman" w:cs="Times New Roman"/>
                  <w:sz w:val="18"/>
                  <w:szCs w:val="18"/>
                </w:rPr>
                <w:delText>36</w:delText>
              </w:r>
            </w:del>
          </w:p>
        </w:tc>
        <w:tc>
          <w:tcPr>
            <w:tcW w:w="850" w:type="dxa"/>
            <w:tcBorders>
              <w:top w:val="nil"/>
              <w:left w:val="nil"/>
              <w:bottom w:val="nil"/>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2" w:author="Jawad Syed" w:date="2019-04-30T14:59:00Z">
              <w:r>
                <w:rPr>
                  <w:rFonts w:ascii="Times New Roman" w:eastAsia="Times New Roman" w:hAnsi="Times New Roman" w:cs="Times New Roman"/>
                  <w:sz w:val="18"/>
                  <w:szCs w:val="18"/>
                </w:rPr>
                <w:delText>Female</w:delText>
              </w:r>
            </w:del>
          </w:p>
        </w:tc>
        <w:tc>
          <w:tcPr>
            <w:tcW w:w="1167" w:type="dxa"/>
            <w:tcBorders>
              <w:top w:val="nil"/>
              <w:left w:val="nil"/>
              <w:bottom w:val="nil"/>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3" w:author="Jawad Syed" w:date="2019-04-30T14:59:00Z">
              <w:r>
                <w:rPr>
                  <w:rFonts w:ascii="Times New Roman" w:eastAsia="Times New Roman" w:hAnsi="Times New Roman" w:cs="Times New Roman"/>
                  <w:sz w:val="18"/>
                  <w:szCs w:val="18"/>
                </w:rPr>
                <w:delText>Christian</w:delText>
              </w:r>
            </w:del>
          </w:p>
        </w:tc>
      </w:tr>
      <w:tr w:rsidR="00FF7F94">
        <w:trPr>
          <w:trHeight w:val="440"/>
        </w:trPr>
        <w:tc>
          <w:tcPr>
            <w:tcW w:w="1101" w:type="dxa"/>
            <w:tcBorders>
              <w:top w:val="nil"/>
              <w:left w:val="single" w:sz="4" w:space="0" w:color="000000"/>
              <w:bottom w:val="single" w:sz="4" w:space="0" w:color="000000"/>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4" w:author="Jawad Syed" w:date="2019-04-30T14:59:00Z">
              <w:r>
                <w:rPr>
                  <w:rFonts w:ascii="Times New Roman" w:eastAsia="Times New Roman" w:hAnsi="Times New Roman" w:cs="Times New Roman"/>
                  <w:sz w:val="18"/>
                  <w:szCs w:val="18"/>
                </w:rPr>
                <w:delText>INT 21</w:delText>
              </w:r>
            </w:del>
          </w:p>
        </w:tc>
        <w:tc>
          <w:tcPr>
            <w:tcW w:w="1756" w:type="dxa"/>
            <w:tcBorders>
              <w:top w:val="nil"/>
              <w:left w:val="nil"/>
              <w:bottom w:val="single" w:sz="4" w:space="0" w:color="000000"/>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5" w:author="Jawad Syed" w:date="2019-04-30T14:59:00Z">
              <w:r>
                <w:rPr>
                  <w:rFonts w:ascii="Times New Roman" w:eastAsia="Times New Roman" w:hAnsi="Times New Roman" w:cs="Times New Roman"/>
                  <w:sz w:val="18"/>
                  <w:szCs w:val="18"/>
                </w:rPr>
                <w:delText>Marketing Expert</w:delText>
              </w:r>
            </w:del>
          </w:p>
        </w:tc>
        <w:tc>
          <w:tcPr>
            <w:tcW w:w="1134" w:type="dxa"/>
            <w:tcBorders>
              <w:top w:val="nil"/>
              <w:left w:val="nil"/>
              <w:bottom w:val="single" w:sz="4" w:space="0" w:color="000000"/>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66" w:author="Jawad Syed" w:date="2019-04-30T14:59:00Z">
              <w:r>
                <w:rPr>
                  <w:rFonts w:ascii="Times New Roman" w:eastAsia="Times New Roman" w:hAnsi="Times New Roman" w:cs="Times New Roman"/>
                  <w:sz w:val="18"/>
                  <w:szCs w:val="18"/>
                </w:rPr>
                <w:delText>17</w:delText>
              </w:r>
            </w:del>
          </w:p>
        </w:tc>
        <w:tc>
          <w:tcPr>
            <w:tcW w:w="1417" w:type="dxa"/>
            <w:tcBorders>
              <w:top w:val="nil"/>
              <w:left w:val="nil"/>
              <w:bottom w:val="single" w:sz="4" w:space="0" w:color="000000"/>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7" w:author="Jawad Syed" w:date="2019-04-30T14:59:00Z">
              <w:r>
                <w:rPr>
                  <w:rFonts w:ascii="Times New Roman" w:eastAsia="Times New Roman" w:hAnsi="Times New Roman" w:cs="Times New Roman"/>
                  <w:sz w:val="18"/>
                  <w:szCs w:val="18"/>
                </w:rPr>
                <w:delText>Bachelor</w:delText>
              </w:r>
            </w:del>
          </w:p>
        </w:tc>
        <w:tc>
          <w:tcPr>
            <w:tcW w:w="1276" w:type="dxa"/>
            <w:tcBorders>
              <w:top w:val="nil"/>
              <w:left w:val="nil"/>
              <w:bottom w:val="single" w:sz="4" w:space="0" w:color="000000"/>
              <w:right w:val="nil"/>
            </w:tcBorders>
            <w:shd w:val="clear" w:color="auto" w:fill="auto"/>
            <w:vAlign w:val="bottom"/>
          </w:tcPr>
          <w:p w:rsidR="00FF7F94" w:rsidRDefault="000F0498">
            <w:pPr>
              <w:spacing w:after="0" w:line="240" w:lineRule="auto"/>
              <w:jc w:val="center"/>
              <w:rPr>
                <w:rFonts w:ascii="Times New Roman" w:eastAsia="Times New Roman" w:hAnsi="Times New Roman" w:cs="Times New Roman"/>
                <w:sz w:val="18"/>
                <w:szCs w:val="18"/>
              </w:rPr>
            </w:pPr>
            <w:del w:id="268" w:author="Jawad Syed" w:date="2019-04-30T14:59:00Z">
              <w:r>
                <w:rPr>
                  <w:rFonts w:ascii="Times New Roman" w:eastAsia="Times New Roman" w:hAnsi="Times New Roman" w:cs="Times New Roman"/>
                  <w:sz w:val="18"/>
                  <w:szCs w:val="18"/>
                </w:rPr>
                <w:delText>40</w:delText>
              </w:r>
            </w:del>
          </w:p>
        </w:tc>
        <w:tc>
          <w:tcPr>
            <w:tcW w:w="850" w:type="dxa"/>
            <w:tcBorders>
              <w:top w:val="nil"/>
              <w:left w:val="nil"/>
              <w:bottom w:val="single" w:sz="4" w:space="0" w:color="000000"/>
              <w:right w:val="nil"/>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69" w:author="Jawad Syed" w:date="2019-04-30T14:59:00Z">
              <w:r>
                <w:rPr>
                  <w:rFonts w:ascii="Times New Roman" w:eastAsia="Times New Roman" w:hAnsi="Times New Roman" w:cs="Times New Roman"/>
                  <w:sz w:val="18"/>
                  <w:szCs w:val="18"/>
                </w:rPr>
                <w:delText>Male</w:delText>
              </w:r>
            </w:del>
          </w:p>
        </w:tc>
        <w:tc>
          <w:tcPr>
            <w:tcW w:w="1167" w:type="dxa"/>
            <w:tcBorders>
              <w:top w:val="nil"/>
              <w:left w:val="nil"/>
              <w:bottom w:val="single" w:sz="4" w:space="0" w:color="000000"/>
              <w:right w:val="single" w:sz="4" w:space="0" w:color="000000"/>
            </w:tcBorders>
            <w:shd w:val="clear" w:color="auto" w:fill="auto"/>
            <w:vAlign w:val="bottom"/>
          </w:tcPr>
          <w:p w:rsidR="00FF7F94" w:rsidRDefault="000F0498">
            <w:pPr>
              <w:spacing w:after="0" w:line="240" w:lineRule="auto"/>
              <w:rPr>
                <w:rFonts w:ascii="Times New Roman" w:eastAsia="Times New Roman" w:hAnsi="Times New Roman" w:cs="Times New Roman"/>
                <w:sz w:val="18"/>
                <w:szCs w:val="18"/>
              </w:rPr>
            </w:pPr>
            <w:del w:id="270" w:author="Jawad Syed" w:date="2019-04-30T14:59:00Z">
              <w:r>
                <w:rPr>
                  <w:rFonts w:ascii="Times New Roman" w:eastAsia="Times New Roman" w:hAnsi="Times New Roman" w:cs="Times New Roman"/>
                  <w:sz w:val="18"/>
                  <w:szCs w:val="18"/>
                </w:rPr>
                <w:delText>Christian</w:delText>
              </w:r>
            </w:del>
          </w:p>
        </w:tc>
      </w:tr>
    </w:tbl>
    <w:p w:rsidR="00FF7F94" w:rsidRDefault="00FF7F94">
      <w:pPr>
        <w:spacing w:line="480" w:lineRule="auto"/>
        <w:jc w:val="both"/>
        <w:rPr>
          <w:rFonts w:ascii="Times New Roman" w:eastAsia="Times New Roman" w:hAnsi="Times New Roman" w:cs="Times New Roman"/>
          <w:sz w:val="24"/>
          <w:szCs w:val="24"/>
        </w:rPr>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findings of our study </w:t>
      </w:r>
      <w:del w:id="271" w:author="Jawad Syed" w:date="2019-04-30T15:12:00Z">
        <w:r>
          <w:rPr>
            <w:rFonts w:ascii="Times New Roman" w:eastAsia="Times New Roman" w:hAnsi="Times New Roman" w:cs="Times New Roman"/>
            <w:sz w:val="24"/>
            <w:szCs w:val="24"/>
          </w:rPr>
          <w:delText xml:space="preserve">which are based on interviews of </w:delText>
        </w:r>
      </w:del>
      <w:ins w:id="272" w:author="Jawad Syed" w:date="2019-04-30T15:12:00Z">
        <w:del w:id="273" w:author="Jawad Syed" w:date="2019-04-30T15:12:00Z">
          <w:r>
            <w:rPr>
              <w:rFonts w:ascii="Times New Roman" w:eastAsia="Times New Roman" w:hAnsi="Times New Roman" w:cs="Times New Roman"/>
              <w:sz w:val="24"/>
              <w:szCs w:val="24"/>
            </w:rPr>
            <w:delText>17</w:delText>
          </w:r>
        </w:del>
      </w:ins>
      <w:del w:id="274" w:author="Jawad Syed" w:date="2019-04-30T15:12:00Z">
        <w:r>
          <w:rPr>
            <w:rFonts w:ascii="Times New Roman" w:eastAsia="Times New Roman" w:hAnsi="Times New Roman" w:cs="Times New Roman"/>
            <w:sz w:val="24"/>
            <w:szCs w:val="24"/>
          </w:rPr>
          <w:delText xml:space="preserve">21 members of religious minorities </w:delText>
        </w:r>
      </w:del>
      <w:r>
        <w:rPr>
          <w:rFonts w:ascii="Times New Roman" w:eastAsia="Times New Roman" w:hAnsi="Times New Roman" w:cs="Times New Roman"/>
          <w:sz w:val="24"/>
          <w:szCs w:val="24"/>
        </w:rPr>
        <w:t>are organized in two themes: first, bias and invisible barriers for agency of religious minorities; second, political approaches to agency of religious minorities.</w:t>
      </w:r>
    </w:p>
    <w:p w:rsidR="00FF7F94" w:rsidRDefault="000F0498">
      <w:pPr>
        <w:spacing w:line="48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Bias and Invisible Barriers for Agency of Religious Minorities</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this section, our focus is</w:t>
      </w:r>
      <w:r>
        <w:rPr>
          <w:rFonts w:ascii="Times New Roman" w:eastAsia="Times New Roman" w:hAnsi="Times New Roman" w:cs="Times New Roman"/>
          <w:sz w:val="24"/>
          <w:szCs w:val="24"/>
        </w:rPr>
        <w:t xml:space="preserve"> on the scope for agency shaped by the extant field of religious diversity. Based on qualitative data, we indicate how our participants constructed their agency</w:t>
      </w:r>
      <w:del w:id="275" w:author="Jawad Syed" w:date="2019-04-30T15:12:00Z">
        <w:r>
          <w:rPr>
            <w:rFonts w:ascii="Times New Roman" w:eastAsia="Times New Roman" w:hAnsi="Times New Roman" w:cs="Times New Roman"/>
            <w:sz w:val="24"/>
            <w:szCs w:val="24"/>
          </w:rPr>
          <w:delText xml:space="preserve"> in Turkey</w:delText>
        </w:r>
      </w:del>
      <w:r>
        <w:rPr>
          <w:rFonts w:ascii="Times New Roman" w:eastAsia="Times New Roman" w:hAnsi="Times New Roman" w:cs="Times New Roman"/>
          <w:sz w:val="24"/>
          <w:szCs w:val="24"/>
        </w:rPr>
        <w:t>. We observed that religious minorities engaged with the barriers they faced and attem</w:t>
      </w:r>
      <w:r>
        <w:rPr>
          <w:rFonts w:ascii="Times New Roman" w:eastAsia="Times New Roman" w:hAnsi="Times New Roman" w:cs="Times New Roman"/>
          <w:sz w:val="24"/>
          <w:szCs w:val="24"/>
        </w:rPr>
        <w:t xml:space="preserve">pted to resist the structure of inequality. We have reached this theme towards the following codes: favouritism, difficult to find job, unfavourable perception regarding “Alevi” </w:t>
      </w:r>
      <w:del w:id="276" w:author="Jawad Syed" w:date="2019-04-30T15:01:00Z">
        <w:r>
          <w:rPr>
            <w:rFonts w:ascii="Times New Roman" w:eastAsia="Times New Roman" w:hAnsi="Times New Roman" w:cs="Times New Roman"/>
            <w:sz w:val="24"/>
            <w:szCs w:val="24"/>
          </w:rPr>
          <w:delText>and “Christians”</w:delText>
        </w:r>
      </w:del>
      <w:r>
        <w:rPr>
          <w:rFonts w:ascii="Times New Roman" w:eastAsia="Times New Roman" w:hAnsi="Times New Roman" w:cs="Times New Roman"/>
          <w:sz w:val="24"/>
          <w:szCs w:val="24"/>
        </w:rPr>
        <w:t>, avoidance to provide employment, avoidance to communicate, u</w:t>
      </w:r>
      <w:r>
        <w:rPr>
          <w:rFonts w:ascii="Times New Roman" w:eastAsia="Times New Roman" w:hAnsi="Times New Roman" w:cs="Times New Roman"/>
          <w:sz w:val="24"/>
          <w:szCs w:val="24"/>
        </w:rPr>
        <w:t>nfair treatment, and unfair promotions.</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diagnosing process of field for agency of religious minorities, we faced a number of interviews, which complains regarding current understanding of religious minorities and barriers related to workplace and pr</w:t>
      </w:r>
      <w:r>
        <w:rPr>
          <w:rFonts w:ascii="Times New Roman" w:eastAsia="Times New Roman" w:hAnsi="Times New Roman" w:cs="Times New Roman"/>
          <w:sz w:val="24"/>
          <w:szCs w:val="24"/>
        </w:rPr>
        <w:t>omotion. Participants discussed invisible barriers in micro, meso and macro level of society. Micro level includes interpersonal relations and communications, meso level includes organizational level of understanding about minorities, and macro level inclu</w:t>
      </w:r>
      <w:r>
        <w:rPr>
          <w:rFonts w:ascii="Times New Roman" w:eastAsia="Times New Roman" w:hAnsi="Times New Roman" w:cs="Times New Roman"/>
          <w:sz w:val="24"/>
          <w:szCs w:val="24"/>
        </w:rPr>
        <w:t>des government policies regarding religious minorities. A 26- year- old “Alevi” management trainee in the private sector recounted:</w:t>
      </w:r>
    </w:p>
    <w:p w:rsidR="00FF7F94" w:rsidRDefault="000F0498">
      <w:pPr>
        <w:spacing w:line="240" w:lineRule="auto"/>
        <w:ind w:left="426" w:right="52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When people learnt that I am “Alevi” origin as a religious belief, they walked away one step from me. They also judged my be</w:t>
      </w:r>
      <w:r>
        <w:rPr>
          <w:rFonts w:ascii="Times New Roman" w:eastAsia="Times New Roman" w:hAnsi="Times New Roman" w:cs="Times New Roman"/>
          <w:sz w:val="20"/>
          <w:szCs w:val="20"/>
        </w:rPr>
        <w:t xml:space="preserve">liefs. This is obviously a bias. Therefore, in Turkey it is really difficult to live as an “Alevi”. I feel that I faced with social exclusion. So, this indicates that people are not open minded in Turkey (Interviewee 1, Female). </w:t>
      </w:r>
    </w:p>
    <w:p w:rsidR="00FF7F94" w:rsidRDefault="000F0498">
      <w:pPr>
        <w:spacing w:line="480" w:lineRule="auto"/>
        <w:jc w:val="both"/>
        <w:rPr>
          <w:ins w:id="277" w:author="Jawad Syed" w:date="2019-04-30T15:13:00Z"/>
          <w:rFonts w:ascii="Times New Roman" w:eastAsia="Times New Roman" w:hAnsi="Times New Roman" w:cs="Times New Roman"/>
          <w:sz w:val="20"/>
          <w:szCs w:val="20"/>
        </w:rPr>
      </w:pPr>
      <w:ins w:id="278" w:author="Jawad Syed" w:date="2019-04-30T15:13:00Z">
        <w:r>
          <w:rPr>
            <w:rFonts w:ascii="Times New Roman" w:eastAsia="Times New Roman" w:hAnsi="Times New Roman" w:cs="Times New Roman"/>
            <w:sz w:val="20"/>
            <w:szCs w:val="20"/>
          </w:rPr>
          <w:t>In Pakistan, some responde</w:t>
        </w:r>
        <w:r>
          <w:rPr>
            <w:rFonts w:ascii="Times New Roman" w:eastAsia="Times New Roman" w:hAnsi="Times New Roman" w:cs="Times New Roman"/>
            <w:sz w:val="20"/>
            <w:szCs w:val="20"/>
          </w:rPr>
          <w:t>nts shared their experience where a hostile environment during the Islamic month of Muharram [mourning period for Shia Muslims]:</w:t>
        </w:r>
      </w:ins>
    </w:p>
    <w:p w:rsidR="00FF7F94" w:rsidRDefault="000F0498">
      <w:pPr>
        <w:spacing w:after="0"/>
        <w:jc w:val="both"/>
        <w:rPr>
          <w:ins w:id="279" w:author="Jawad Syed" w:date="2019-04-30T15:13:00Z"/>
          <w:rFonts w:ascii="Times New Roman" w:eastAsia="Times New Roman" w:hAnsi="Times New Roman" w:cs="Times New Roman"/>
          <w:sz w:val="20"/>
          <w:szCs w:val="20"/>
        </w:rPr>
      </w:pPr>
      <w:ins w:id="280" w:author="Jawad Syed" w:date="2019-04-30T15:13: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281" w:author="Jawad Syed" w:date="2019-04-30T15:13:00Z"/>
          <w:rFonts w:ascii="Times New Roman" w:eastAsia="Times New Roman" w:hAnsi="Times New Roman" w:cs="Times New Roman"/>
          <w:sz w:val="20"/>
          <w:szCs w:val="20"/>
        </w:rPr>
      </w:pPr>
      <w:ins w:id="282" w:author="Jawad Syed" w:date="2019-04-30T15:13:00Z">
        <w:r>
          <w:rPr>
            <w:rFonts w:ascii="Times New Roman" w:eastAsia="Times New Roman" w:hAnsi="Times New Roman" w:cs="Times New Roman"/>
            <w:sz w:val="20"/>
            <w:szCs w:val="20"/>
          </w:rPr>
          <w:t xml:space="preserve">“One </w:t>
        </w:r>
        <w:r>
          <w:rPr>
            <w:rFonts w:ascii="Times New Roman" w:eastAsia="Times New Roman" w:hAnsi="Times New Roman" w:cs="Times New Roman"/>
            <w:sz w:val="24"/>
            <w:szCs w:val="24"/>
          </w:rPr>
          <w:t>officemate</w:t>
        </w:r>
        <w:r>
          <w:rPr>
            <w:rFonts w:ascii="Times New Roman" w:eastAsia="Times New Roman" w:hAnsi="Times New Roman" w:cs="Times New Roman"/>
            <w:sz w:val="20"/>
            <w:szCs w:val="20"/>
          </w:rPr>
          <w:t xml:space="preserve"> didn't know that I am a Shia and told me that Shias do wrong things at Sham-e-</w:t>
        </w:r>
        <w:proofErr w:type="spellStart"/>
        <w:r>
          <w:rPr>
            <w:rFonts w:ascii="Times New Roman" w:eastAsia="Times New Roman" w:hAnsi="Times New Roman" w:cs="Times New Roman"/>
            <w:sz w:val="20"/>
            <w:szCs w:val="20"/>
          </w:rPr>
          <w:t>Ghareeban</w:t>
        </w:r>
        <w:proofErr w:type="spellEnd"/>
        <w:r>
          <w:rPr>
            <w:rFonts w:ascii="Times New Roman" w:eastAsia="Times New Roman" w:hAnsi="Times New Roman" w:cs="Times New Roman"/>
            <w:sz w:val="20"/>
            <w:szCs w:val="20"/>
          </w:rPr>
          <w:t xml:space="preserve"> [the night of mourning on the 10th of Muharram] that's why they shut down lights. That’s when I told him that I am a Shia and you should avoid fake allegations.” (male</w:t>
        </w:r>
        <w:r>
          <w:rPr>
            <w:rFonts w:ascii="Times New Roman" w:eastAsia="Times New Roman" w:hAnsi="Times New Roman" w:cs="Times New Roman"/>
            <w:sz w:val="20"/>
            <w:szCs w:val="20"/>
          </w:rPr>
          <w:t>, Sindh, &gt;</w:t>
        </w:r>
        <w:proofErr w:type="gramStart"/>
        <w:r>
          <w:rPr>
            <w:rFonts w:ascii="Times New Roman" w:eastAsia="Times New Roman" w:hAnsi="Times New Roman" w:cs="Times New Roman"/>
            <w:sz w:val="20"/>
            <w:szCs w:val="20"/>
          </w:rPr>
          <w:t>1 year</w:t>
        </w:r>
        <w:proofErr w:type="gramEnd"/>
        <w:r>
          <w:rPr>
            <w:rFonts w:ascii="Times New Roman" w:eastAsia="Times New Roman" w:hAnsi="Times New Roman" w:cs="Times New Roman"/>
            <w:sz w:val="20"/>
            <w:szCs w:val="20"/>
          </w:rPr>
          <w:t xml:space="preserve"> work)</w:t>
        </w:r>
      </w:ins>
    </w:p>
    <w:p w:rsidR="00FF7F94" w:rsidRDefault="00FF7F94">
      <w:pPr>
        <w:spacing w:after="0" w:line="480" w:lineRule="auto"/>
        <w:ind w:left="720"/>
        <w:jc w:val="both"/>
        <w:rPr>
          <w:ins w:id="283" w:author="Jawad Syed" w:date="2019-04-30T15:13:00Z"/>
          <w:rFonts w:ascii="Times New Roman" w:eastAsia="Times New Roman" w:hAnsi="Times New Roman" w:cs="Times New Roman"/>
          <w:sz w:val="20"/>
          <w:szCs w:val="20"/>
        </w:rPr>
      </w:pPr>
    </w:p>
    <w:p w:rsidR="00FF7F94" w:rsidRDefault="000F0498">
      <w:pPr>
        <w:spacing w:after="0" w:line="480" w:lineRule="auto"/>
        <w:ind w:left="720"/>
        <w:jc w:val="both"/>
        <w:rPr>
          <w:ins w:id="284" w:author="Jawad Syed" w:date="2019-04-30T15:13:00Z"/>
          <w:rFonts w:ascii="Times New Roman" w:eastAsia="Times New Roman" w:hAnsi="Times New Roman" w:cs="Times New Roman"/>
          <w:sz w:val="20"/>
          <w:szCs w:val="20"/>
        </w:rPr>
      </w:pPr>
      <w:ins w:id="285" w:author="Jawad Syed" w:date="2019-04-30T15:13:00Z">
        <w:r>
          <w:rPr>
            <w:rFonts w:ascii="Times New Roman" w:eastAsia="Times New Roman" w:hAnsi="Times New Roman" w:cs="Times New Roman"/>
            <w:sz w:val="20"/>
            <w:szCs w:val="20"/>
          </w:rPr>
          <w:t>There are many responses which reveal how Shia Muslims face hostile environment at their workplace yet not in a position to complain about it. Some respondents felt uncomfortable when colleagues asked cynical questions about Shia be</w:t>
        </w:r>
        <w:r>
          <w:rPr>
            <w:rFonts w:ascii="Times New Roman" w:eastAsia="Times New Roman" w:hAnsi="Times New Roman" w:cs="Times New Roman"/>
            <w:sz w:val="20"/>
            <w:szCs w:val="20"/>
          </w:rPr>
          <w:t>liefs and related rituals. There was a view that some of the Sunni colleagues were either ill-informed or chose to remain politely silent.</w:t>
        </w:r>
      </w:ins>
    </w:p>
    <w:p w:rsidR="00FF7F94" w:rsidRDefault="000F0498">
      <w:pPr>
        <w:spacing w:after="0" w:line="480" w:lineRule="auto"/>
        <w:ind w:left="720"/>
        <w:jc w:val="both"/>
        <w:rPr>
          <w:ins w:id="286" w:author="Jawad Syed" w:date="2019-04-30T15:13:00Z"/>
          <w:rFonts w:ascii="Times New Roman" w:eastAsia="Times New Roman" w:hAnsi="Times New Roman" w:cs="Times New Roman"/>
          <w:sz w:val="20"/>
          <w:szCs w:val="20"/>
        </w:rPr>
      </w:pPr>
      <w:ins w:id="287" w:author="Jawad Syed" w:date="2019-04-30T15:13:00Z">
        <w:r>
          <w:rPr>
            <w:rFonts w:ascii="Times New Roman" w:eastAsia="Times New Roman" w:hAnsi="Times New Roman" w:cs="Times New Roman"/>
            <w:sz w:val="20"/>
            <w:szCs w:val="20"/>
          </w:rPr>
          <w:lastRenderedPageBreak/>
          <w:t xml:space="preserve"> </w:t>
        </w:r>
      </w:ins>
    </w:p>
    <w:p w:rsidR="00FF7F94" w:rsidRDefault="000F0498">
      <w:pPr>
        <w:spacing w:after="0" w:line="480" w:lineRule="auto"/>
        <w:ind w:left="720"/>
        <w:jc w:val="both"/>
        <w:rPr>
          <w:ins w:id="288" w:author="Jawad Syed" w:date="2019-04-30T15:13:00Z"/>
          <w:rFonts w:ascii="Times New Roman" w:eastAsia="Times New Roman" w:hAnsi="Times New Roman" w:cs="Times New Roman"/>
          <w:sz w:val="20"/>
          <w:szCs w:val="20"/>
        </w:rPr>
      </w:pPr>
      <w:ins w:id="289" w:author="Jawad Syed" w:date="2019-04-30T15:13: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290" w:author="Jawad Syed" w:date="2019-04-30T15:13:00Z"/>
          <w:rFonts w:ascii="Times New Roman" w:eastAsia="Times New Roman" w:hAnsi="Times New Roman" w:cs="Times New Roman"/>
          <w:sz w:val="20"/>
          <w:szCs w:val="20"/>
        </w:rPr>
      </w:pPr>
      <w:ins w:id="291" w:author="Jawad Syed" w:date="2019-04-30T15:13:00Z">
        <w:r>
          <w:rPr>
            <w:rFonts w:ascii="Times New Roman" w:eastAsia="Times New Roman" w:hAnsi="Times New Roman" w:cs="Times New Roman"/>
            <w:sz w:val="20"/>
            <w:szCs w:val="20"/>
          </w:rPr>
          <w:t>‘Most of them remain politely silent. A few remain curious and ask strange, at times offending, questions about S</w:t>
        </w:r>
        <w:r>
          <w:rPr>
            <w:rFonts w:ascii="Times New Roman" w:eastAsia="Times New Roman" w:hAnsi="Times New Roman" w:cs="Times New Roman"/>
            <w:sz w:val="20"/>
            <w:szCs w:val="20"/>
          </w:rPr>
          <w:t>hia beliefs and rituals.’</w:t>
        </w:r>
      </w:ins>
    </w:p>
    <w:p w:rsidR="00FF7F94" w:rsidRDefault="000F0498">
      <w:pPr>
        <w:spacing w:after="0" w:line="480" w:lineRule="auto"/>
        <w:ind w:left="720"/>
        <w:jc w:val="both"/>
        <w:rPr>
          <w:ins w:id="292" w:author="Jawad Syed" w:date="2019-04-30T15:13:00Z"/>
          <w:rFonts w:ascii="Times New Roman" w:eastAsia="Times New Roman" w:hAnsi="Times New Roman" w:cs="Times New Roman"/>
          <w:sz w:val="20"/>
          <w:szCs w:val="20"/>
        </w:rPr>
      </w:pPr>
      <w:ins w:id="293" w:author="Jawad Syed" w:date="2019-04-30T15:13: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294" w:author="Jawad Syed" w:date="2019-04-30T15:13:00Z"/>
          <w:rFonts w:ascii="Times New Roman" w:eastAsia="Times New Roman" w:hAnsi="Times New Roman" w:cs="Times New Roman"/>
          <w:sz w:val="20"/>
          <w:szCs w:val="20"/>
        </w:rPr>
      </w:pPr>
      <w:ins w:id="295" w:author="Jawad Syed" w:date="2019-04-30T15:13:00Z">
        <w:r>
          <w:rPr>
            <w:rFonts w:ascii="Times New Roman" w:eastAsia="Times New Roman" w:hAnsi="Times New Roman" w:cs="Times New Roman"/>
            <w:sz w:val="20"/>
            <w:szCs w:val="20"/>
          </w:rPr>
          <w:t>‘Anti-Shia remarks are more common by frank Sunni colleagues and bosses who are perhaps not ill-meant but are surely insensitive.’</w:t>
        </w:r>
      </w:ins>
    </w:p>
    <w:p w:rsidR="00FF7F94" w:rsidRDefault="00FF7F94">
      <w:pPr>
        <w:spacing w:line="480" w:lineRule="auto"/>
        <w:jc w:val="both"/>
        <w:rPr>
          <w:ins w:id="296" w:author="Jawad Syed" w:date="2019-04-30T15:13:00Z"/>
          <w:rFonts w:ascii="Times New Roman" w:eastAsia="Times New Roman" w:hAnsi="Times New Roman" w:cs="Times New Roman"/>
          <w:sz w:val="20"/>
          <w:szCs w:val="20"/>
        </w:rPr>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Social exclusion is one of the indicators of being biased. In the micro level of society, religi</w:t>
      </w:r>
      <w:r>
        <w:rPr>
          <w:rFonts w:ascii="Times New Roman" w:eastAsia="Times New Roman" w:hAnsi="Times New Roman" w:cs="Times New Roman"/>
          <w:sz w:val="24"/>
          <w:szCs w:val="24"/>
        </w:rPr>
        <w:t>ous minorities try to avoid declaring their origin of religion, because whether a person does not mention about his/her religion, She/ he is recognized as Sunni Muslim. An “Alevi” Participant who works in the marketing field comments this situation as foll</w:t>
      </w:r>
      <w:r>
        <w:rPr>
          <w:rFonts w:ascii="Times New Roman" w:eastAsia="Times New Roman" w:hAnsi="Times New Roman" w:cs="Times New Roman"/>
          <w:sz w:val="24"/>
          <w:szCs w:val="24"/>
        </w:rPr>
        <w:t>ows:</w:t>
      </w:r>
    </w:p>
    <w:p w:rsidR="00FF7F94" w:rsidRDefault="000F0498">
      <w:pPr>
        <w:spacing w:line="240" w:lineRule="auto"/>
        <w:ind w:left="567" w:right="6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am an “Alevi” citizen of Turkey. I had discrimination in a public dormitory in Elazig. I went to there in Ramadan time for my job, and I did not fast. People in dormitory learnt that I am “Alevi” and they stopped their friendship. I was alone, and a</w:t>
      </w:r>
      <w:r>
        <w:rPr>
          <w:rFonts w:ascii="Times New Roman" w:eastAsia="Times New Roman" w:hAnsi="Times New Roman" w:cs="Times New Roman"/>
          <w:sz w:val="20"/>
          <w:szCs w:val="20"/>
        </w:rPr>
        <w:t xml:space="preserve">fter that problem, I decided not to say that I am “Alevi”, because people in Turkey accept you as Sunni Muslim if you do not express yourself in another belief. However, sometimes I need to bear some indignities (Interviewee 13, Male).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micro level</w:t>
      </w:r>
      <w:r>
        <w:rPr>
          <w:rFonts w:ascii="Times New Roman" w:eastAsia="Times New Roman" w:hAnsi="Times New Roman" w:cs="Times New Roman"/>
          <w:sz w:val="24"/>
          <w:szCs w:val="24"/>
        </w:rPr>
        <w:t xml:space="preserve">, agency of religious minorities faced with discrimination in the </w:t>
      </w:r>
      <w:proofErr w:type="gramStart"/>
      <w:r>
        <w:rPr>
          <w:rFonts w:ascii="Times New Roman" w:eastAsia="Times New Roman" w:hAnsi="Times New Roman" w:cs="Times New Roman"/>
          <w:sz w:val="24"/>
          <w:szCs w:val="24"/>
        </w:rPr>
        <w:t>real life</w:t>
      </w:r>
      <w:proofErr w:type="gramEnd"/>
      <w:r>
        <w:rPr>
          <w:rFonts w:ascii="Times New Roman" w:eastAsia="Times New Roman" w:hAnsi="Times New Roman" w:cs="Times New Roman"/>
          <w:sz w:val="24"/>
          <w:szCs w:val="24"/>
        </w:rPr>
        <w:t xml:space="preserve"> experience. Unfavourable attitudes towards religious minorities also creates distrustful social environment. Therefore, for the occupations, it is really difficult to find a perman</w:t>
      </w:r>
      <w:r>
        <w:rPr>
          <w:rFonts w:ascii="Times New Roman" w:eastAsia="Times New Roman" w:hAnsi="Times New Roman" w:cs="Times New Roman"/>
          <w:sz w:val="24"/>
          <w:szCs w:val="24"/>
        </w:rPr>
        <w:t>ent job for religious minorities. Sometimes, in the recruitment process of a business can have a discriminative behaviour related to names of the people. An “Alevi” Officer who has 27 experiences emphasizes this claim as follows:</w:t>
      </w:r>
    </w:p>
    <w:p w:rsidR="00FF7F94" w:rsidRDefault="000F0498">
      <w:pPr>
        <w:spacing w:line="240" w:lineRule="auto"/>
        <w:ind w:left="567" w:right="52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When I applied my today’s</w:t>
      </w:r>
      <w:r>
        <w:rPr>
          <w:rFonts w:ascii="Times New Roman" w:eastAsia="Times New Roman" w:hAnsi="Times New Roman" w:cs="Times New Roman"/>
          <w:sz w:val="20"/>
          <w:szCs w:val="20"/>
        </w:rPr>
        <w:t xml:space="preserve"> job, some of my friends were not hired, because their names were Ali and </w:t>
      </w:r>
      <w:proofErr w:type="spellStart"/>
      <w:r>
        <w:rPr>
          <w:rFonts w:ascii="Times New Roman" w:eastAsia="Times New Roman" w:hAnsi="Times New Roman" w:cs="Times New Roman"/>
          <w:sz w:val="20"/>
          <w:szCs w:val="20"/>
        </w:rPr>
        <w:t>Huseyin</w:t>
      </w:r>
      <w:proofErr w:type="spellEnd"/>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This was a primitive approach. Now, everything is still same. Society could not accept us as a part of them (Interviewee 10, Male).</w:t>
      </w:r>
    </w:p>
    <w:p w:rsidR="00FF7F94" w:rsidRDefault="000F0498">
      <w:pPr>
        <w:tabs>
          <w:tab w:val="left" w:pos="8222"/>
        </w:tabs>
        <w:spacing w:line="48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Micro level encompasses bias regarding r</w:t>
      </w:r>
      <w:r>
        <w:rPr>
          <w:rFonts w:ascii="Times New Roman" w:eastAsia="Times New Roman" w:hAnsi="Times New Roman" w:cs="Times New Roman"/>
          <w:sz w:val="24"/>
          <w:szCs w:val="24"/>
        </w:rPr>
        <w:t xml:space="preserve">eligious minorities, and these biases creates some invisible barriers in the meso-level of society. We use the term of invisible barriers; because in </w:t>
      </w:r>
      <w:r>
        <w:rPr>
          <w:rFonts w:ascii="Times New Roman" w:eastAsia="Times New Roman" w:hAnsi="Times New Roman" w:cs="Times New Roman"/>
          <w:sz w:val="24"/>
          <w:szCs w:val="24"/>
        </w:rPr>
        <w:lastRenderedPageBreak/>
        <w:t>the both regulations and legislations, there are not a possibility of discrimination against any minoritie</w:t>
      </w:r>
      <w:r>
        <w:rPr>
          <w:rFonts w:ascii="Times New Roman" w:eastAsia="Times New Roman" w:hAnsi="Times New Roman" w:cs="Times New Roman"/>
          <w:sz w:val="24"/>
          <w:szCs w:val="24"/>
        </w:rPr>
        <w:t xml:space="preserve">s in Turkey. This situation creates invisible barriers for the agency of religious minorities. As it is stated, religious minorities do not prefer to say their beliefs in public. However, in some circumstances, the beliefs are </w:t>
      </w:r>
      <w:proofErr w:type="gramStart"/>
      <w:r>
        <w:rPr>
          <w:rFonts w:ascii="Times New Roman" w:eastAsia="Times New Roman" w:hAnsi="Times New Roman" w:cs="Times New Roman"/>
          <w:sz w:val="24"/>
          <w:szCs w:val="24"/>
        </w:rPr>
        <w:t>visible</w:t>
      </w:r>
      <w:proofErr w:type="gramEnd"/>
      <w:r>
        <w:rPr>
          <w:rFonts w:ascii="Times New Roman" w:eastAsia="Times New Roman" w:hAnsi="Times New Roman" w:cs="Times New Roman"/>
          <w:sz w:val="24"/>
          <w:szCs w:val="24"/>
        </w:rPr>
        <w:t xml:space="preserve"> and some people can b</w:t>
      </w:r>
      <w:r>
        <w:rPr>
          <w:rFonts w:ascii="Times New Roman" w:eastAsia="Times New Roman" w:hAnsi="Times New Roman" w:cs="Times New Roman"/>
          <w:sz w:val="24"/>
          <w:szCs w:val="24"/>
        </w:rPr>
        <w:t>e known as a member of religious minorities. A 44- year- old “Alevi” state officer in the public sector recounted:</w:t>
      </w:r>
    </w:p>
    <w:p w:rsidR="00FF7F94" w:rsidRDefault="000F0498">
      <w:pPr>
        <w:spacing w:line="240" w:lineRule="auto"/>
        <w:ind w:left="567" w:right="52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my organizations, my colleagues and upper level management know me as an “Alevi”. I did not see any discrimination against me, however eve</w:t>
      </w:r>
      <w:r>
        <w:rPr>
          <w:rFonts w:ascii="Times New Roman" w:eastAsia="Times New Roman" w:hAnsi="Times New Roman" w:cs="Times New Roman"/>
          <w:sz w:val="20"/>
          <w:szCs w:val="20"/>
        </w:rPr>
        <w:t xml:space="preserve">n if there is no discrimination against me, I am not </w:t>
      </w:r>
      <w:proofErr w:type="gramStart"/>
      <w:r>
        <w:rPr>
          <w:rFonts w:ascii="Times New Roman" w:eastAsia="Times New Roman" w:hAnsi="Times New Roman" w:cs="Times New Roman"/>
          <w:sz w:val="20"/>
          <w:szCs w:val="20"/>
        </w:rPr>
        <w:t>happy</w:t>
      </w:r>
      <w:proofErr w:type="gramEnd"/>
      <w:r>
        <w:rPr>
          <w:rFonts w:ascii="Times New Roman" w:eastAsia="Times New Roman" w:hAnsi="Times New Roman" w:cs="Times New Roman"/>
          <w:sz w:val="20"/>
          <w:szCs w:val="20"/>
        </w:rPr>
        <w:t xml:space="preserve"> and I feel that I am excluded; you know why? Because I work very hard, but always management gives their appreciation to other people. I feel myself invaluable, and I am losing my expectation for b</w:t>
      </w:r>
      <w:r>
        <w:rPr>
          <w:rFonts w:ascii="Times New Roman" w:eastAsia="Times New Roman" w:hAnsi="Times New Roman" w:cs="Times New Roman"/>
          <w:sz w:val="20"/>
          <w:szCs w:val="20"/>
        </w:rPr>
        <w:t>eing promoted (Interviewee 15, Female).</w:t>
      </w:r>
    </w:p>
    <w:p w:rsidR="00FF7F94" w:rsidRDefault="00FF7F94">
      <w:pPr>
        <w:spacing w:line="480" w:lineRule="auto"/>
        <w:jc w:val="both"/>
        <w:rPr>
          <w:ins w:id="297" w:author="Jawad Syed" w:date="2019-04-30T15:17:00Z"/>
          <w:rFonts w:ascii="Times New Roman" w:eastAsia="Times New Roman" w:hAnsi="Times New Roman" w:cs="Times New Roman"/>
          <w:sz w:val="20"/>
          <w:szCs w:val="20"/>
        </w:rPr>
      </w:pPr>
    </w:p>
    <w:p w:rsidR="00FF7F94" w:rsidRDefault="000F0498">
      <w:pPr>
        <w:spacing w:line="480" w:lineRule="auto"/>
        <w:jc w:val="both"/>
        <w:rPr>
          <w:ins w:id="298" w:author="Jawad Syed" w:date="2019-04-30T15:17:00Z"/>
          <w:rFonts w:ascii="Times New Roman" w:eastAsia="Times New Roman" w:hAnsi="Times New Roman" w:cs="Times New Roman"/>
          <w:sz w:val="20"/>
          <w:szCs w:val="20"/>
        </w:rPr>
      </w:pPr>
      <w:ins w:id="299" w:author="Jawad Syed" w:date="2019-04-30T15:17:00Z">
        <w:r>
          <w:rPr>
            <w:rFonts w:ascii="Times New Roman" w:eastAsia="Times New Roman" w:hAnsi="Times New Roman" w:cs="Times New Roman"/>
            <w:sz w:val="20"/>
            <w:szCs w:val="20"/>
          </w:rPr>
          <w:t>In Pakistan, the findings indicate the extent to which the anti-Shia stereotypes and hostilities are permeating in the workplace and are resulting in anti-Shia discrimination. The respondents shared examples of disc</w:t>
        </w:r>
        <w:r>
          <w:rPr>
            <w:rFonts w:ascii="Times New Roman" w:eastAsia="Times New Roman" w:hAnsi="Times New Roman" w:cs="Times New Roman"/>
            <w:sz w:val="20"/>
            <w:szCs w:val="20"/>
          </w:rPr>
          <w:t>rimination or hostility in their workplace by employers, managers, colleagues or customers due to their Shia beliefs or practices?</w:t>
        </w:r>
      </w:ins>
    </w:p>
    <w:p w:rsidR="00FF7F94" w:rsidRDefault="000F0498">
      <w:pPr>
        <w:spacing w:line="480" w:lineRule="auto"/>
        <w:jc w:val="both"/>
        <w:rPr>
          <w:ins w:id="300" w:author="Jawad Syed" w:date="2019-04-30T15:17:00Z"/>
          <w:rFonts w:ascii="Times New Roman" w:eastAsia="Times New Roman" w:hAnsi="Times New Roman" w:cs="Times New Roman"/>
          <w:sz w:val="20"/>
          <w:szCs w:val="20"/>
        </w:rPr>
      </w:pPr>
      <w:ins w:id="301" w:author="Jawad Syed" w:date="2019-04-30T15:17:00Z">
        <w:r>
          <w:rPr>
            <w:rFonts w:ascii="Times New Roman" w:eastAsia="Times New Roman" w:hAnsi="Times New Roman" w:cs="Times New Roman"/>
            <w:sz w:val="20"/>
            <w:szCs w:val="20"/>
          </w:rPr>
          <w:t xml:space="preserve"> </w:t>
        </w:r>
      </w:ins>
    </w:p>
    <w:p w:rsidR="00FF7F94" w:rsidRDefault="000F0498">
      <w:pPr>
        <w:spacing w:line="480" w:lineRule="auto"/>
        <w:jc w:val="both"/>
        <w:rPr>
          <w:ins w:id="302" w:author="Jawad Syed" w:date="2019-04-30T15:17:00Z"/>
          <w:rFonts w:ascii="Times New Roman" w:eastAsia="Times New Roman" w:hAnsi="Times New Roman" w:cs="Times New Roman"/>
          <w:sz w:val="20"/>
          <w:szCs w:val="20"/>
        </w:rPr>
      </w:pPr>
      <w:ins w:id="303" w:author="Jawad Syed" w:date="2019-04-30T15:17:00Z">
        <w:r>
          <w:rPr>
            <w:rFonts w:ascii="Times New Roman" w:eastAsia="Times New Roman" w:hAnsi="Times New Roman" w:cs="Times New Roman"/>
            <w:sz w:val="20"/>
            <w:szCs w:val="20"/>
          </w:rPr>
          <w:t>The societal discrimination does not seem to stop once Shia Muslims leave education and wider society and step into profession life. Majority of respondents faced some kind of discrimination (68%) at workplace however most of them faced subtle or refined h</w:t>
        </w:r>
        <w:r>
          <w:rPr>
            <w:rFonts w:ascii="Times New Roman" w:eastAsia="Times New Roman" w:hAnsi="Times New Roman" w:cs="Times New Roman"/>
            <w:sz w:val="20"/>
            <w:szCs w:val="20"/>
          </w:rPr>
          <w:t>ostility (47%) while some faced blatant anti-Shia remarks (21%).</w:t>
        </w:r>
      </w:ins>
    </w:p>
    <w:p w:rsidR="00FF7F94" w:rsidRDefault="000F0498">
      <w:pPr>
        <w:spacing w:after="0" w:line="480" w:lineRule="auto"/>
        <w:jc w:val="both"/>
        <w:rPr>
          <w:ins w:id="304" w:author="Jawad Syed" w:date="2019-04-30T15:17:00Z"/>
          <w:rFonts w:ascii="Times New Roman" w:eastAsia="Times New Roman" w:hAnsi="Times New Roman" w:cs="Times New Roman"/>
          <w:sz w:val="20"/>
          <w:szCs w:val="20"/>
        </w:rPr>
      </w:pPr>
      <w:ins w:id="305"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jc w:val="both"/>
        <w:rPr>
          <w:ins w:id="306" w:author="Jawad Syed" w:date="2019-04-30T15:17:00Z"/>
          <w:rFonts w:ascii="Times New Roman" w:eastAsia="Times New Roman" w:hAnsi="Times New Roman" w:cs="Times New Roman"/>
          <w:sz w:val="20"/>
          <w:szCs w:val="20"/>
        </w:rPr>
      </w:pPr>
      <w:ins w:id="307" w:author="Jawad Syed" w:date="2019-04-30T15:17:00Z">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t>“My office colleagues often used anti-Shia jokes with me.” (male, Sindh, &gt;1year work)</w:t>
        </w:r>
      </w:ins>
    </w:p>
    <w:p w:rsidR="00FF7F94" w:rsidRDefault="000F0498">
      <w:pPr>
        <w:spacing w:after="0" w:line="480" w:lineRule="auto"/>
        <w:ind w:left="720"/>
        <w:jc w:val="both"/>
        <w:rPr>
          <w:ins w:id="308" w:author="Jawad Syed" w:date="2019-04-30T15:17:00Z"/>
          <w:rFonts w:ascii="Times New Roman" w:eastAsia="Times New Roman" w:hAnsi="Times New Roman" w:cs="Times New Roman"/>
          <w:sz w:val="20"/>
          <w:szCs w:val="20"/>
        </w:rPr>
      </w:pPr>
      <w:ins w:id="309" w:author="Jawad Syed" w:date="2019-04-30T15:17:00Z">
        <w:r>
          <w:rPr>
            <w:rFonts w:ascii="Times New Roman" w:eastAsia="Times New Roman" w:hAnsi="Times New Roman" w:cs="Times New Roman"/>
            <w:sz w:val="20"/>
            <w:szCs w:val="20"/>
          </w:rPr>
          <w:t xml:space="preserve"> </w:t>
        </w:r>
      </w:ins>
    </w:p>
    <w:p w:rsidR="00FF7F94" w:rsidRDefault="000F0498">
      <w:pPr>
        <w:spacing w:line="480" w:lineRule="auto"/>
        <w:jc w:val="both"/>
        <w:rPr>
          <w:ins w:id="310" w:author="Jawad Syed" w:date="2019-04-30T15:17:00Z"/>
          <w:rFonts w:ascii="Times New Roman" w:eastAsia="Times New Roman" w:hAnsi="Times New Roman" w:cs="Times New Roman"/>
          <w:sz w:val="20"/>
          <w:szCs w:val="20"/>
        </w:rPr>
      </w:pPr>
      <w:ins w:id="311" w:author="Jawad Syed" w:date="2019-04-30T15:17:00Z">
        <w:r>
          <w:rPr>
            <w:rFonts w:ascii="Times New Roman" w:eastAsia="Times New Roman" w:hAnsi="Times New Roman" w:cs="Times New Roman"/>
            <w:sz w:val="20"/>
            <w:szCs w:val="20"/>
          </w:rPr>
          <w:t>Another respondent (a university lecturer) shared his experience where a hostile environment was created for him during the month of Muharram:</w:t>
        </w:r>
      </w:ins>
    </w:p>
    <w:p w:rsidR="00FF7F94" w:rsidRDefault="000F0498">
      <w:pPr>
        <w:spacing w:line="480" w:lineRule="auto"/>
        <w:jc w:val="both"/>
        <w:rPr>
          <w:ins w:id="312" w:author="Jawad Syed" w:date="2019-04-30T15:17:00Z"/>
          <w:rFonts w:ascii="Times New Roman" w:eastAsia="Times New Roman" w:hAnsi="Times New Roman" w:cs="Times New Roman"/>
          <w:sz w:val="20"/>
          <w:szCs w:val="20"/>
        </w:rPr>
      </w:pPr>
      <w:ins w:id="313"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314" w:author="Jawad Syed" w:date="2019-04-30T15:17:00Z"/>
          <w:rFonts w:ascii="Times New Roman" w:eastAsia="Times New Roman" w:hAnsi="Times New Roman" w:cs="Times New Roman"/>
          <w:sz w:val="20"/>
          <w:szCs w:val="20"/>
        </w:rPr>
      </w:pPr>
      <w:ins w:id="315" w:author="Jawad Syed" w:date="2019-04-30T15:17:00Z">
        <w:r>
          <w:rPr>
            <w:rFonts w:ascii="Times New Roman" w:eastAsia="Times New Roman" w:hAnsi="Times New Roman" w:cs="Times New Roman"/>
            <w:sz w:val="20"/>
            <w:szCs w:val="20"/>
          </w:rPr>
          <w:t xml:space="preserve">‘I worked in Zakariya University where University teachers who lived with me in teachers' hostel used to play </w:t>
        </w:r>
        <w:proofErr w:type="spellStart"/>
        <w:r>
          <w:rPr>
            <w:rFonts w:ascii="Times New Roman" w:eastAsia="Times New Roman" w:hAnsi="Times New Roman" w:cs="Times New Roman"/>
            <w:sz w:val="20"/>
            <w:szCs w:val="20"/>
          </w:rPr>
          <w:t>H</w:t>
        </w:r>
        <w:r>
          <w:rPr>
            <w:rFonts w:ascii="Times New Roman" w:eastAsia="Times New Roman" w:hAnsi="Times New Roman" w:cs="Times New Roman"/>
            <w:sz w:val="20"/>
            <w:szCs w:val="20"/>
          </w:rPr>
          <w:t>aq</w:t>
        </w:r>
        <w:proofErr w:type="spellEnd"/>
        <w:r>
          <w:rPr>
            <w:rFonts w:ascii="Times New Roman" w:eastAsia="Times New Roman" w:hAnsi="Times New Roman" w:cs="Times New Roman"/>
            <w:sz w:val="20"/>
            <w:szCs w:val="20"/>
          </w:rPr>
          <w:t xml:space="preserve"> Nawaz </w:t>
        </w:r>
        <w:proofErr w:type="spellStart"/>
        <w:r>
          <w:rPr>
            <w:rFonts w:ascii="Times New Roman" w:eastAsia="Times New Roman" w:hAnsi="Times New Roman" w:cs="Times New Roman"/>
            <w:sz w:val="20"/>
            <w:szCs w:val="20"/>
          </w:rPr>
          <w:t>Jhangvi's</w:t>
        </w:r>
        <w:proofErr w:type="spellEnd"/>
        <w:r>
          <w:rPr>
            <w:rFonts w:ascii="Times New Roman" w:eastAsia="Times New Roman" w:hAnsi="Times New Roman" w:cs="Times New Roman"/>
            <w:sz w:val="20"/>
            <w:szCs w:val="20"/>
          </w:rPr>
          <w:t xml:space="preserve"> [a </w:t>
        </w:r>
        <w:proofErr w:type="spellStart"/>
        <w:r>
          <w:rPr>
            <w:rFonts w:ascii="Times New Roman" w:eastAsia="Times New Roman" w:hAnsi="Times New Roman" w:cs="Times New Roman"/>
            <w:sz w:val="20"/>
            <w:szCs w:val="20"/>
          </w:rPr>
          <w:t>hardline</w:t>
        </w:r>
        <w:proofErr w:type="spellEnd"/>
        <w:r>
          <w:rPr>
            <w:rFonts w:ascii="Times New Roman" w:eastAsia="Times New Roman" w:hAnsi="Times New Roman" w:cs="Times New Roman"/>
            <w:sz w:val="20"/>
            <w:szCs w:val="20"/>
          </w:rPr>
          <w:t xml:space="preserve"> Deobandi cleric, founder of a banned </w:t>
        </w:r>
        <w:r>
          <w:rPr>
            <w:rFonts w:ascii="Times New Roman" w:eastAsia="Times New Roman" w:hAnsi="Times New Roman" w:cs="Times New Roman"/>
            <w:sz w:val="24"/>
            <w:szCs w:val="24"/>
          </w:rPr>
          <w:t>terrorist</w:t>
        </w:r>
        <w:r>
          <w:rPr>
            <w:rFonts w:ascii="Times New Roman" w:eastAsia="Times New Roman" w:hAnsi="Times New Roman" w:cs="Times New Roman"/>
            <w:sz w:val="20"/>
            <w:szCs w:val="20"/>
          </w:rPr>
          <w:t xml:space="preserve"> outfit </w:t>
        </w:r>
        <w:proofErr w:type="spellStart"/>
        <w:r>
          <w:rPr>
            <w:rFonts w:ascii="Times New Roman" w:eastAsia="Times New Roman" w:hAnsi="Times New Roman" w:cs="Times New Roman"/>
            <w:sz w:val="20"/>
            <w:szCs w:val="20"/>
          </w:rPr>
          <w:t>Sipah</w:t>
        </w:r>
        <w:proofErr w:type="spellEnd"/>
        <w:r>
          <w:rPr>
            <w:rFonts w:ascii="Times New Roman" w:eastAsia="Times New Roman" w:hAnsi="Times New Roman" w:cs="Times New Roman"/>
            <w:sz w:val="20"/>
            <w:szCs w:val="20"/>
          </w:rPr>
          <w:t xml:space="preserve">-e-Sahaba Pakistan or SSP] anti-Shia cassettes during Muharram and otherwise.’ </w:t>
        </w:r>
      </w:ins>
    </w:p>
    <w:p w:rsidR="00FF7F94" w:rsidRDefault="000F0498">
      <w:pPr>
        <w:spacing w:after="0" w:line="480" w:lineRule="auto"/>
        <w:jc w:val="both"/>
        <w:rPr>
          <w:ins w:id="316" w:author="Jawad Syed" w:date="2019-04-30T15:17:00Z"/>
          <w:rFonts w:ascii="Times New Roman" w:eastAsia="Times New Roman" w:hAnsi="Times New Roman" w:cs="Times New Roman"/>
          <w:sz w:val="20"/>
          <w:szCs w:val="20"/>
        </w:rPr>
      </w:pPr>
      <w:ins w:id="317" w:author="Jawad Syed" w:date="2019-04-30T15:17:00Z">
        <w:r>
          <w:rPr>
            <w:rFonts w:ascii="Times New Roman" w:eastAsia="Times New Roman" w:hAnsi="Times New Roman" w:cs="Times New Roman"/>
            <w:sz w:val="20"/>
            <w:szCs w:val="20"/>
          </w:rPr>
          <w:lastRenderedPageBreak/>
          <w:t xml:space="preserve"> </w:t>
        </w:r>
      </w:ins>
    </w:p>
    <w:p w:rsidR="00FF7F94" w:rsidRDefault="000F0498">
      <w:pPr>
        <w:spacing w:after="0" w:line="480" w:lineRule="auto"/>
        <w:ind w:left="720"/>
        <w:jc w:val="both"/>
        <w:rPr>
          <w:ins w:id="318" w:author="Jawad Syed" w:date="2019-04-30T15:17:00Z"/>
          <w:rFonts w:ascii="Times New Roman" w:eastAsia="Times New Roman" w:hAnsi="Times New Roman" w:cs="Times New Roman"/>
          <w:sz w:val="20"/>
          <w:szCs w:val="20"/>
        </w:rPr>
      </w:pPr>
      <w:ins w:id="319"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320" w:author="Jawad Syed" w:date="2019-04-30T15:17:00Z"/>
          <w:rFonts w:ascii="Times New Roman" w:eastAsia="Times New Roman" w:hAnsi="Times New Roman" w:cs="Times New Roman"/>
          <w:sz w:val="20"/>
          <w:szCs w:val="20"/>
        </w:rPr>
      </w:pPr>
      <w:ins w:id="321" w:author="Jawad Syed" w:date="2019-04-30T15:17:00Z">
        <w:r>
          <w:rPr>
            <w:rFonts w:ascii="Times New Roman" w:eastAsia="Times New Roman" w:hAnsi="Times New Roman" w:cs="Times New Roman"/>
            <w:sz w:val="20"/>
            <w:szCs w:val="20"/>
          </w:rPr>
          <w:t xml:space="preserve">I have been told that all I believe in is rubbish and that I need to be guided to </w:t>
        </w:r>
        <w:r>
          <w:rPr>
            <w:rFonts w:ascii="Times New Roman" w:eastAsia="Times New Roman" w:hAnsi="Times New Roman" w:cs="Times New Roman"/>
            <w:sz w:val="20"/>
            <w:szCs w:val="20"/>
          </w:rPr>
          <w:t>the right path. I have come across people who have made fun of the way I pray...</w:t>
        </w:r>
      </w:ins>
    </w:p>
    <w:p w:rsidR="00FF7F94" w:rsidRDefault="000F0498">
      <w:pPr>
        <w:spacing w:after="0" w:line="480" w:lineRule="auto"/>
        <w:ind w:left="720"/>
        <w:jc w:val="both"/>
        <w:rPr>
          <w:ins w:id="322" w:author="Jawad Syed" w:date="2019-04-30T15:17:00Z"/>
          <w:rFonts w:ascii="Times New Roman" w:eastAsia="Times New Roman" w:hAnsi="Times New Roman" w:cs="Times New Roman"/>
          <w:sz w:val="20"/>
          <w:szCs w:val="20"/>
        </w:rPr>
      </w:pPr>
      <w:ins w:id="323"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324" w:author="Jawad Syed" w:date="2019-04-30T15:17:00Z"/>
          <w:rFonts w:ascii="Times New Roman" w:eastAsia="Times New Roman" w:hAnsi="Times New Roman" w:cs="Times New Roman"/>
          <w:sz w:val="20"/>
          <w:szCs w:val="20"/>
        </w:rPr>
      </w:pPr>
      <w:ins w:id="325"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326" w:author="Jawad Syed" w:date="2019-04-30T15:17:00Z"/>
          <w:rFonts w:ascii="Times New Roman" w:eastAsia="Times New Roman" w:hAnsi="Times New Roman" w:cs="Times New Roman"/>
          <w:sz w:val="20"/>
          <w:szCs w:val="20"/>
        </w:rPr>
      </w:pPr>
      <w:ins w:id="327" w:author="Jawad Syed" w:date="2019-04-30T15:17:00Z">
        <w:r>
          <w:rPr>
            <w:rFonts w:ascii="Times New Roman" w:eastAsia="Times New Roman" w:hAnsi="Times New Roman" w:cs="Times New Roman"/>
            <w:sz w:val="20"/>
            <w:szCs w:val="20"/>
          </w:rPr>
          <w:t xml:space="preserve">Always silly questions like, why you guys join prayers, why you need a </w:t>
        </w:r>
        <w:proofErr w:type="spellStart"/>
        <w:r>
          <w:rPr>
            <w:rFonts w:ascii="Times New Roman" w:eastAsia="Times New Roman" w:hAnsi="Times New Roman" w:cs="Times New Roman"/>
            <w:sz w:val="20"/>
            <w:szCs w:val="20"/>
          </w:rPr>
          <w:t>sajdagah</w:t>
        </w:r>
        <w:proofErr w:type="spellEnd"/>
        <w:r>
          <w:rPr>
            <w:rFonts w:ascii="Times New Roman" w:eastAsia="Times New Roman" w:hAnsi="Times New Roman" w:cs="Times New Roman"/>
            <w:sz w:val="20"/>
            <w:szCs w:val="20"/>
          </w:rPr>
          <w:t xml:space="preserve"> [earthen tablet to be used in prayer), why do you do </w:t>
        </w:r>
        <w:proofErr w:type="spellStart"/>
        <w:r>
          <w:rPr>
            <w:rFonts w:ascii="Times New Roman" w:eastAsia="Times New Roman" w:hAnsi="Times New Roman" w:cs="Times New Roman"/>
            <w:sz w:val="20"/>
            <w:szCs w:val="20"/>
          </w:rPr>
          <w:t>Ziaraat</w:t>
        </w:r>
        <w:proofErr w:type="spellEnd"/>
        <w:r>
          <w:rPr>
            <w:rFonts w:ascii="Times New Roman" w:eastAsia="Times New Roman" w:hAnsi="Times New Roman" w:cs="Times New Roman"/>
            <w:sz w:val="20"/>
            <w:szCs w:val="20"/>
          </w:rPr>
          <w:t xml:space="preserve"> (salutation of the Prophet and</w:t>
        </w:r>
        <w:r>
          <w:rPr>
            <w:rFonts w:ascii="Times New Roman" w:eastAsia="Times New Roman" w:hAnsi="Times New Roman" w:cs="Times New Roman"/>
            <w:sz w:val="20"/>
            <w:szCs w:val="20"/>
          </w:rPr>
          <w:t xml:space="preserve"> Imams) and the best one is do now Shias go to Iran for their Hajj?</w:t>
        </w:r>
      </w:ins>
    </w:p>
    <w:p w:rsidR="00FF7F94" w:rsidRDefault="000F0498">
      <w:pPr>
        <w:spacing w:after="0" w:line="480" w:lineRule="auto"/>
        <w:ind w:left="720"/>
        <w:jc w:val="both"/>
        <w:rPr>
          <w:ins w:id="328" w:author="Jawad Syed" w:date="2019-04-30T15:17:00Z"/>
          <w:rFonts w:ascii="Times New Roman" w:eastAsia="Times New Roman" w:hAnsi="Times New Roman" w:cs="Times New Roman"/>
          <w:sz w:val="20"/>
          <w:szCs w:val="20"/>
        </w:rPr>
      </w:pPr>
      <w:ins w:id="329" w:author="Jawad Syed" w:date="2019-04-30T15:17:00Z">
        <w:r>
          <w:rPr>
            <w:rFonts w:ascii="Times New Roman" w:eastAsia="Times New Roman" w:hAnsi="Times New Roman" w:cs="Times New Roman"/>
            <w:sz w:val="20"/>
            <w:szCs w:val="20"/>
          </w:rPr>
          <w:t xml:space="preserve"> </w:t>
        </w:r>
      </w:ins>
    </w:p>
    <w:p w:rsidR="00FF7F94" w:rsidRDefault="000F0498">
      <w:pPr>
        <w:spacing w:after="0" w:line="480" w:lineRule="auto"/>
        <w:ind w:left="720"/>
        <w:jc w:val="both"/>
        <w:rPr>
          <w:ins w:id="330" w:author="Jawad Syed" w:date="2019-04-30T15:17:00Z"/>
          <w:rFonts w:ascii="Times New Roman" w:eastAsia="Times New Roman" w:hAnsi="Times New Roman" w:cs="Times New Roman"/>
          <w:sz w:val="20"/>
          <w:szCs w:val="20"/>
        </w:rPr>
      </w:pPr>
      <w:ins w:id="331" w:author="Jawad Syed" w:date="2019-04-30T15:17:00Z">
        <w:r>
          <w:rPr>
            <w:rFonts w:ascii="Times New Roman" w:eastAsia="Times New Roman" w:hAnsi="Times New Roman" w:cs="Times New Roman"/>
            <w:sz w:val="20"/>
            <w:szCs w:val="20"/>
          </w:rPr>
          <w:t>Majority of Sunni Muslims, at least where I lived, studied or worked, were very tolerant of sectarian differences. In late 1980s and mid 1990s this started changing when I saw quite a fe</w:t>
        </w:r>
        <w:r>
          <w:rPr>
            <w:rFonts w:ascii="Times New Roman" w:eastAsia="Times New Roman" w:hAnsi="Times New Roman" w:cs="Times New Roman"/>
            <w:sz w:val="20"/>
            <w:szCs w:val="20"/>
          </w:rPr>
          <w:t>w colleagues being radicalized by anti-Shia ideology. Almost all of those who are anti-Shia also happen to be anti-Ahmadi and anti-</w:t>
        </w:r>
        <w:proofErr w:type="spellStart"/>
        <w:r>
          <w:rPr>
            <w:rFonts w:ascii="Times New Roman" w:eastAsia="Times New Roman" w:hAnsi="Times New Roman" w:cs="Times New Roman"/>
            <w:sz w:val="20"/>
            <w:szCs w:val="20"/>
          </w:rPr>
          <w:t>Barelvi</w:t>
        </w:r>
        <w:proofErr w:type="spellEnd"/>
        <w:r>
          <w:rPr>
            <w:rFonts w:ascii="Times New Roman" w:eastAsia="Times New Roman" w:hAnsi="Times New Roman" w:cs="Times New Roman"/>
            <w:sz w:val="20"/>
            <w:szCs w:val="20"/>
          </w:rPr>
          <w:t>.</w:t>
        </w:r>
      </w:ins>
    </w:p>
    <w:p w:rsidR="00FF7F94" w:rsidRDefault="00FF7F94">
      <w:pPr>
        <w:spacing w:line="480" w:lineRule="auto"/>
        <w:jc w:val="both"/>
        <w:rPr>
          <w:rFonts w:ascii="Times New Roman" w:eastAsia="Times New Roman" w:hAnsi="Times New Roman" w:cs="Times New Roman"/>
          <w:sz w:val="24"/>
          <w:szCs w:val="24"/>
        </w:rPr>
      </w:pPr>
    </w:p>
    <w:p w:rsidR="00FF7F94" w:rsidRDefault="000F0498">
      <w:pPr>
        <w:spacing w:line="480" w:lineRule="auto"/>
        <w:jc w:val="both"/>
        <w:rPr>
          <w:del w:id="332" w:author="Jawad Syed" w:date="2019-04-30T14:59:00Z"/>
          <w:rFonts w:ascii="Times New Roman" w:eastAsia="Times New Roman" w:hAnsi="Times New Roman" w:cs="Times New Roman"/>
          <w:sz w:val="24"/>
          <w:szCs w:val="24"/>
        </w:rPr>
      </w:pPr>
      <w:r>
        <w:rPr>
          <w:rFonts w:ascii="Times New Roman" w:eastAsia="Times New Roman" w:hAnsi="Times New Roman" w:cs="Times New Roman"/>
          <w:sz w:val="24"/>
          <w:szCs w:val="24"/>
        </w:rPr>
        <w:t>Religious minorities can diagnose discrimination against them, because in theory legislations and regulations are e</w:t>
      </w:r>
      <w:r>
        <w:rPr>
          <w:rFonts w:ascii="Times New Roman" w:eastAsia="Times New Roman" w:hAnsi="Times New Roman" w:cs="Times New Roman"/>
          <w:sz w:val="24"/>
          <w:szCs w:val="24"/>
        </w:rPr>
        <w:t xml:space="preserve">nough to protect rights of agency of religious minorities. However, in some cases, protection has not been provided due to having a primitive perspective regarding religious minorities. </w:t>
      </w:r>
      <w:del w:id="333" w:author="Jawad Syed" w:date="2019-04-30T14:59:00Z">
        <w:r>
          <w:rPr>
            <w:rFonts w:ascii="Times New Roman" w:eastAsia="Times New Roman" w:hAnsi="Times New Roman" w:cs="Times New Roman"/>
            <w:sz w:val="24"/>
            <w:szCs w:val="24"/>
          </w:rPr>
          <w:delText>A Christian interviewee shows this illegal discrimination against reli</w:delText>
        </w:r>
        <w:r>
          <w:rPr>
            <w:rFonts w:ascii="Times New Roman" w:eastAsia="Times New Roman" w:hAnsi="Times New Roman" w:cs="Times New Roman"/>
            <w:sz w:val="24"/>
            <w:szCs w:val="24"/>
          </w:rPr>
          <w:delText xml:space="preserve">gious minorities as commenting follows: </w:delText>
        </w:r>
      </w:del>
    </w:p>
    <w:p w:rsidR="00FF7F94" w:rsidRDefault="000F0498">
      <w:pPr>
        <w:spacing w:line="240" w:lineRule="auto"/>
        <w:ind w:left="567" w:right="379"/>
        <w:jc w:val="both"/>
        <w:rPr>
          <w:del w:id="334" w:author="Jawad Syed" w:date="2019-04-30T14:59:00Z"/>
          <w:rFonts w:ascii="Times New Roman" w:eastAsia="Times New Roman" w:hAnsi="Times New Roman" w:cs="Times New Roman"/>
          <w:sz w:val="20"/>
          <w:szCs w:val="20"/>
        </w:rPr>
      </w:pPr>
      <w:del w:id="335" w:author="Jawad Syed" w:date="2019-04-30T14:59:00Z">
        <w:r>
          <w:rPr>
            <w:rFonts w:ascii="Times New Roman" w:eastAsia="Times New Roman" w:hAnsi="Times New Roman" w:cs="Times New Roman"/>
            <w:sz w:val="20"/>
            <w:szCs w:val="20"/>
          </w:rPr>
          <w:delText>One of my relatives applied for being a congressman in the parliament. He could not be elected. Then, he wanted to start his current job again, but the organization did not accept him again; because he is both Christian and Armenian. In the public position</w:delText>
        </w:r>
        <w:r>
          <w:rPr>
            <w:rFonts w:ascii="Times New Roman" w:eastAsia="Times New Roman" w:hAnsi="Times New Roman" w:cs="Times New Roman"/>
            <w:sz w:val="20"/>
            <w:szCs w:val="20"/>
          </w:rPr>
          <w:delText xml:space="preserve">, such situations can be apparent. Interestingly, sometimes the concept of Armenian can be seen as a religion part of Turkish Identity Card. For me, my religion is Islam in the identity card; but in reality I am Christian. I have to do this. If not, I can </w:delText>
        </w:r>
        <w:r>
          <w:rPr>
            <w:rFonts w:ascii="Times New Roman" w:eastAsia="Times New Roman" w:hAnsi="Times New Roman" w:cs="Times New Roman"/>
            <w:sz w:val="20"/>
            <w:szCs w:val="20"/>
          </w:rPr>
          <w:delText>face many problems in Turkey even if I am a teacher (Interviewee 17, Male).</w:delText>
        </w:r>
      </w:del>
    </w:p>
    <w:p w:rsidR="00FF7F94" w:rsidRDefault="00FF7F94" w:rsidP="00FF7F94">
      <w:pPr>
        <w:spacing w:line="480" w:lineRule="auto"/>
        <w:jc w:val="both"/>
        <w:rPr>
          <w:rFonts w:ascii="Times New Roman" w:eastAsia="Times New Roman" w:hAnsi="Times New Roman" w:cs="Times New Roman"/>
          <w:sz w:val="20"/>
          <w:szCs w:val="20"/>
        </w:rPr>
        <w:pPrChange w:id="336" w:author="Jawad Syed" w:date="2019-04-30T14:59:00Z">
          <w:pPr>
            <w:jc w:val="both"/>
          </w:pPr>
        </w:pPrChange>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public sector positions, legislations and regulations must apply to all people equally. However, sometimes it is possible to witness people who have managerial role in the </w:t>
      </w:r>
      <w:r>
        <w:rPr>
          <w:rFonts w:ascii="Times New Roman" w:eastAsia="Times New Roman" w:hAnsi="Times New Roman" w:cs="Times New Roman"/>
          <w:sz w:val="24"/>
          <w:szCs w:val="24"/>
        </w:rPr>
        <w:t xml:space="preserve">public organizations can decide subjectively for hiring and/or promoting, and consequently there are invisible barriers for agency of religious minorities. In the macro level, government tries to provide some prevention and discourses regarding the rights </w:t>
      </w:r>
      <w:r>
        <w:rPr>
          <w:rFonts w:ascii="Times New Roman" w:eastAsia="Times New Roman" w:hAnsi="Times New Roman" w:cs="Times New Roman"/>
          <w:sz w:val="24"/>
          <w:szCs w:val="24"/>
        </w:rPr>
        <w:t xml:space="preserve">of religious minorities. However, either government policies may not be understood as sincere or discrimination has been seen only in the society because of perspectives with regard to agency of religious minorities. We </w:t>
      </w:r>
      <w:r>
        <w:rPr>
          <w:rFonts w:ascii="Times New Roman" w:eastAsia="Times New Roman" w:hAnsi="Times New Roman" w:cs="Times New Roman"/>
          <w:sz w:val="24"/>
          <w:szCs w:val="24"/>
        </w:rPr>
        <w:lastRenderedPageBreak/>
        <w:t>explain discrimination against relig</w:t>
      </w:r>
      <w:r>
        <w:rPr>
          <w:rFonts w:ascii="Times New Roman" w:eastAsia="Times New Roman" w:hAnsi="Times New Roman" w:cs="Times New Roman"/>
          <w:sz w:val="24"/>
          <w:szCs w:val="24"/>
        </w:rPr>
        <w:t>ious minorities in these two ways. Following discourses of interviewee will make a clear understanding regarding these two options.</w:t>
      </w:r>
    </w:p>
    <w:p w:rsidR="00FF7F94" w:rsidRDefault="000F0498">
      <w:pPr>
        <w:spacing w:line="240" w:lineRule="auto"/>
        <w:ind w:left="567" w:right="37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Discrimination is not related to </w:t>
      </w:r>
      <w:proofErr w:type="gramStart"/>
      <w:r>
        <w:rPr>
          <w:rFonts w:ascii="Times New Roman" w:eastAsia="Times New Roman" w:hAnsi="Times New Roman" w:cs="Times New Roman"/>
          <w:sz w:val="20"/>
          <w:szCs w:val="20"/>
        </w:rPr>
        <w:t>government,</w:t>
      </w:r>
      <w:proofErr w:type="gramEnd"/>
      <w:r>
        <w:rPr>
          <w:rFonts w:ascii="Times New Roman" w:eastAsia="Times New Roman" w:hAnsi="Times New Roman" w:cs="Times New Roman"/>
          <w:sz w:val="20"/>
          <w:szCs w:val="20"/>
        </w:rPr>
        <w:t xml:space="preserve"> it is related to Sunni Muslims. They educate their children like the enemy of r</w:t>
      </w:r>
      <w:r>
        <w:rPr>
          <w:rFonts w:ascii="Times New Roman" w:eastAsia="Times New Roman" w:hAnsi="Times New Roman" w:cs="Times New Roman"/>
          <w:sz w:val="20"/>
          <w:szCs w:val="20"/>
        </w:rPr>
        <w:t xml:space="preserve">eligious minorities, so this is all about society. However, when Mr. Erdogan was Prime Minister of Turkey, followers of him hissed the “Alevi”, because Mr. </w:t>
      </w:r>
      <w:proofErr w:type="spellStart"/>
      <w:r>
        <w:rPr>
          <w:rFonts w:ascii="Times New Roman" w:eastAsia="Times New Roman" w:hAnsi="Times New Roman" w:cs="Times New Roman"/>
          <w:sz w:val="20"/>
          <w:szCs w:val="20"/>
        </w:rPr>
        <w:t>Kılıçtaroğlu</w:t>
      </w:r>
      <w:proofErr w:type="spellEnd"/>
      <w:r>
        <w:rPr>
          <w:rFonts w:ascii="Times New Roman" w:eastAsia="Times New Roman" w:hAnsi="Times New Roman" w:cs="Times New Roman"/>
          <w:sz w:val="20"/>
          <w:szCs w:val="20"/>
          <w:vertAlign w:val="superscript"/>
        </w:rPr>
        <w:footnoteReference w:id="2"/>
      </w:r>
      <w:r>
        <w:rPr>
          <w:rFonts w:ascii="Times New Roman" w:eastAsia="Times New Roman" w:hAnsi="Times New Roman" w:cs="Times New Roman"/>
          <w:sz w:val="20"/>
          <w:szCs w:val="20"/>
        </w:rPr>
        <w:t xml:space="preserve"> was “Alevi”. But some others speech of Mr. Erdogan stresses unitary rather than discri</w:t>
      </w:r>
      <w:r>
        <w:rPr>
          <w:rFonts w:ascii="Times New Roman" w:eastAsia="Times New Roman" w:hAnsi="Times New Roman" w:cs="Times New Roman"/>
          <w:sz w:val="20"/>
          <w:szCs w:val="20"/>
        </w:rPr>
        <w:t xml:space="preserve">minative behaviour in terms of religious minorities. (Interviewee 18, Female). </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section indicates understanding of agency of religious minorities in the micro-meso- macro level of society.  Biases and invisible barriers dimension of this study is emph</w:t>
      </w:r>
      <w:r>
        <w:rPr>
          <w:rFonts w:ascii="Times New Roman" w:eastAsia="Times New Roman" w:hAnsi="Times New Roman" w:cs="Times New Roman"/>
          <w:sz w:val="24"/>
          <w:szCs w:val="24"/>
        </w:rPr>
        <w:t xml:space="preserve">asized. The next dimension is about political approach to agency of religious minorities. Following section considers a macro approach to agency of religious minorities. </w:t>
      </w:r>
    </w:p>
    <w:p w:rsidR="00FF7F94" w:rsidRDefault="000F0498">
      <w:pPr>
        <w:rPr>
          <w:rFonts w:ascii="Times New Roman" w:eastAsia="Times New Roman" w:hAnsi="Times New Roman" w:cs="Times New Roman"/>
          <w:b/>
          <w:i/>
          <w:sz w:val="20"/>
          <w:szCs w:val="20"/>
        </w:rPr>
      </w:pPr>
      <w:r>
        <w:rPr>
          <w:rFonts w:ascii="Times New Roman" w:eastAsia="Times New Roman" w:hAnsi="Times New Roman" w:cs="Times New Roman"/>
          <w:i/>
          <w:sz w:val="24"/>
          <w:szCs w:val="24"/>
        </w:rPr>
        <w:t>Political Approaches to Agency of Religious Minorities</w:t>
      </w:r>
    </w:p>
    <w:p w:rsidR="00FF7F94" w:rsidRDefault="000F0498">
      <w:pPr>
        <w:spacing w:line="48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This section includes politica</w:t>
      </w:r>
      <w:r>
        <w:rPr>
          <w:rFonts w:ascii="Times New Roman" w:eastAsia="Times New Roman" w:hAnsi="Times New Roman" w:cs="Times New Roman"/>
          <w:sz w:val="24"/>
          <w:szCs w:val="24"/>
        </w:rPr>
        <w:t xml:space="preserve">l approach of Turkish Government with regard to religious minorities. This is a macro approach for this study. In terms of politics, </w:t>
      </w:r>
      <w:del w:id="337" w:author="Jawad Syed" w:date="2019-04-30T15:11:00Z">
        <w:r>
          <w:rPr>
            <w:rFonts w:ascii="Times New Roman" w:eastAsia="Times New Roman" w:hAnsi="Times New Roman" w:cs="Times New Roman"/>
            <w:sz w:val="24"/>
            <w:szCs w:val="24"/>
          </w:rPr>
          <w:delText xml:space="preserve">Christians and </w:delText>
        </w:r>
      </w:del>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 xml:space="preserve">Alevi” </w:t>
      </w:r>
      <w:ins w:id="338" w:author="Jawad Syed" w:date="2019-04-30T15:11:00Z">
        <w:r>
          <w:rPr>
            <w:rFonts w:ascii="Times New Roman" w:eastAsia="Times New Roman" w:hAnsi="Times New Roman" w:cs="Times New Roman"/>
            <w:sz w:val="24"/>
            <w:szCs w:val="24"/>
          </w:rPr>
          <w:t xml:space="preserve"> and</w:t>
        </w:r>
        <w:proofErr w:type="gramEnd"/>
        <w:r>
          <w:rPr>
            <w:rFonts w:ascii="Times New Roman" w:eastAsia="Times New Roman" w:hAnsi="Times New Roman" w:cs="Times New Roman"/>
            <w:sz w:val="24"/>
            <w:szCs w:val="24"/>
          </w:rPr>
          <w:t xml:space="preserve"> other minorities </w:t>
        </w:r>
      </w:ins>
      <w:r>
        <w:rPr>
          <w:rFonts w:ascii="Times New Roman" w:eastAsia="Times New Roman" w:hAnsi="Times New Roman" w:cs="Times New Roman"/>
          <w:sz w:val="24"/>
          <w:szCs w:val="24"/>
        </w:rPr>
        <w:t>have criticized governments in terms of house of prayer, domination of Sunni religious groups, promotions, positive discrimination in some situation for some group of agency of religious minorities and pejorative implementations. We have reached this theme</w:t>
      </w:r>
      <w:r>
        <w:rPr>
          <w:rFonts w:ascii="Times New Roman" w:eastAsia="Times New Roman" w:hAnsi="Times New Roman" w:cs="Times New Roman"/>
          <w:sz w:val="24"/>
          <w:szCs w:val="24"/>
        </w:rPr>
        <w:t xml:space="preserve"> towards the following codes: Compulsory religious courses in state schools, assimilation policy of government, considering </w:t>
      </w:r>
      <w:proofErr w:type="spellStart"/>
      <w:r>
        <w:rPr>
          <w:rFonts w:ascii="Times New Roman" w:eastAsia="Times New Roman" w:hAnsi="Times New Roman" w:cs="Times New Roman"/>
          <w:sz w:val="24"/>
          <w:szCs w:val="24"/>
        </w:rPr>
        <w:t>Cemevi</w:t>
      </w:r>
      <w:proofErr w:type="spellEnd"/>
      <w:r>
        <w:rPr>
          <w:rFonts w:ascii="Times New Roman" w:eastAsia="Times New Roman" w:hAnsi="Times New Roman" w:cs="Times New Roman"/>
          <w:sz w:val="24"/>
          <w:szCs w:val="24"/>
        </w:rPr>
        <w:t xml:space="preserve"> as a cultural centre, barriers of promotions in state organizations, abusing religious groups by government, discrimination a</w:t>
      </w:r>
      <w:r>
        <w:rPr>
          <w:rFonts w:ascii="Times New Roman" w:eastAsia="Times New Roman" w:hAnsi="Times New Roman" w:cs="Times New Roman"/>
          <w:sz w:val="24"/>
          <w:szCs w:val="24"/>
        </w:rPr>
        <w:t>gainst religious minorities for promotions in state organizations, dominance of Sunni religious groups in government</w:t>
      </w:r>
      <w:r>
        <w:rPr>
          <w:rFonts w:ascii="Times New Roman" w:eastAsia="Times New Roman" w:hAnsi="Times New Roman" w:cs="Times New Roman"/>
          <w:i/>
          <w:sz w:val="24"/>
          <w:szCs w:val="24"/>
        </w:rPr>
        <w:t>.</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main problems for </w:t>
      </w:r>
      <w:del w:id="339" w:author="Jawad Syed" w:date="2019-04-30T14:59:00Z">
        <w:r>
          <w:rPr>
            <w:rFonts w:ascii="Times New Roman" w:eastAsia="Times New Roman" w:hAnsi="Times New Roman" w:cs="Times New Roman"/>
            <w:sz w:val="24"/>
            <w:szCs w:val="24"/>
          </w:rPr>
          <w:delText xml:space="preserve">both </w:delText>
        </w:r>
      </w:del>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Alevi</w:t>
      </w:r>
      <w:ins w:id="340" w:author="Jawad Syed" w:date="2019-04-30T14:59:00Z">
        <w:r>
          <w:rPr>
            <w:rFonts w:ascii="Times New Roman" w:eastAsia="Times New Roman" w:hAnsi="Times New Roman" w:cs="Times New Roman"/>
            <w:sz w:val="24"/>
            <w:szCs w:val="24"/>
          </w:rPr>
          <w:t>s</w:t>
        </w:r>
      </w:ins>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w:t>
      </w:r>
      <w:ins w:id="341" w:author="Jawad Syed" w:date="2019-04-30T14:59:00Z">
        <w:r>
          <w:rPr>
            <w:rFonts w:ascii="Times New Roman" w:eastAsia="Times New Roman" w:hAnsi="Times New Roman" w:cs="Times New Roman"/>
            <w:sz w:val="24"/>
            <w:szCs w:val="24"/>
          </w:rPr>
          <w:t>is</w:t>
        </w:r>
      </w:ins>
      <w:proofErr w:type="spellEnd"/>
      <w:del w:id="342" w:author="Jawad Syed" w:date="2019-04-30T14:59:00Z">
        <w:r>
          <w:rPr>
            <w:rFonts w:ascii="Times New Roman" w:eastAsia="Times New Roman" w:hAnsi="Times New Roman" w:cs="Times New Roman"/>
            <w:sz w:val="24"/>
            <w:szCs w:val="24"/>
          </w:rPr>
          <w:delText>nd Christians are</w:delText>
        </w:r>
      </w:del>
      <w:r>
        <w:rPr>
          <w:rFonts w:ascii="Times New Roman" w:eastAsia="Times New Roman" w:hAnsi="Times New Roman" w:cs="Times New Roman"/>
          <w:sz w:val="24"/>
          <w:szCs w:val="24"/>
        </w:rPr>
        <w:t xml:space="preserve"> house of prayer. For “Alevi”, the problem is Turkish government do not </w:t>
      </w:r>
      <w:proofErr w:type="gramStart"/>
      <w:r>
        <w:rPr>
          <w:rFonts w:ascii="Times New Roman" w:eastAsia="Times New Roman" w:hAnsi="Times New Roman" w:cs="Times New Roman"/>
          <w:sz w:val="24"/>
          <w:szCs w:val="24"/>
        </w:rPr>
        <w:t>con</w:t>
      </w:r>
      <w:r>
        <w:rPr>
          <w:rFonts w:ascii="Times New Roman" w:eastAsia="Times New Roman" w:hAnsi="Times New Roman" w:cs="Times New Roman"/>
          <w:sz w:val="24"/>
          <w:szCs w:val="24"/>
        </w:rPr>
        <w:t>siders</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cemevi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(house of prayer for “Alevi”) as a house of prayer. </w:t>
      </w:r>
      <w:proofErr w:type="spellStart"/>
      <w:r>
        <w:rPr>
          <w:rFonts w:ascii="Times New Roman" w:eastAsia="Times New Roman" w:hAnsi="Times New Roman" w:cs="Times New Roman"/>
          <w:i/>
          <w:sz w:val="24"/>
          <w:szCs w:val="24"/>
        </w:rPr>
        <w:t>Cemevi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lastRenderedPageBreak/>
        <w:t>has been considered as a cultural centre. A 38 year- old Alevi finance manager mentions the situation as follows;</w:t>
      </w:r>
    </w:p>
    <w:p w:rsidR="00FF7F94" w:rsidRDefault="000F0498">
      <w:pPr>
        <w:spacing w:line="240" w:lineRule="auto"/>
        <w:ind w:left="567" w:right="52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Mosque cannot be considered as a house of prayer for “Alevi”; because it is only for Sunni Muslims. We (“Alevi”) have </w:t>
      </w:r>
      <w:proofErr w:type="spellStart"/>
      <w:r>
        <w:rPr>
          <w:rFonts w:ascii="Times New Roman" w:eastAsia="Times New Roman" w:hAnsi="Times New Roman" w:cs="Times New Roman"/>
          <w:i/>
          <w:sz w:val="20"/>
          <w:szCs w:val="20"/>
        </w:rPr>
        <w:t>cemevi</w:t>
      </w:r>
      <w:proofErr w:type="spellEnd"/>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as a house of prayer. Turkish government accepts it as a culture centre. It is wrong and this mistake will go on (Interviewee 9, Ma</w:t>
      </w:r>
      <w:r>
        <w:rPr>
          <w:rFonts w:ascii="Times New Roman" w:eastAsia="Times New Roman" w:hAnsi="Times New Roman" w:cs="Times New Roman"/>
          <w:sz w:val="20"/>
          <w:szCs w:val="20"/>
        </w:rPr>
        <w:t xml:space="preserve">le). </w:t>
      </w:r>
    </w:p>
    <w:p w:rsidR="00FF7F94" w:rsidRDefault="000F0498">
      <w:pPr>
        <w:spacing w:line="480" w:lineRule="auto"/>
        <w:jc w:val="both"/>
        <w:rPr>
          <w:del w:id="343" w:author="Jawad Syed" w:date="2019-04-30T14:59:00Z"/>
          <w:rFonts w:ascii="Times New Roman" w:eastAsia="Times New Roman" w:hAnsi="Times New Roman" w:cs="Times New Roman"/>
          <w:sz w:val="24"/>
          <w:szCs w:val="24"/>
        </w:rPr>
      </w:pPr>
      <w:del w:id="344" w:author="Jawad Syed" w:date="2019-04-30T14:59:00Z">
        <w:r>
          <w:rPr>
            <w:rFonts w:ascii="Times New Roman" w:eastAsia="Times New Roman" w:hAnsi="Times New Roman" w:cs="Times New Roman"/>
            <w:sz w:val="24"/>
            <w:szCs w:val="24"/>
          </w:rPr>
          <w:delText>For Christians, the problem is government do not give any area for building churches in Turkey. A 36 year old Christian public officer comment:</w:delText>
        </w:r>
      </w:del>
    </w:p>
    <w:p w:rsidR="00FF7F94" w:rsidRDefault="000F0498">
      <w:pPr>
        <w:spacing w:line="240" w:lineRule="auto"/>
        <w:ind w:left="567" w:right="521"/>
        <w:jc w:val="both"/>
        <w:rPr>
          <w:del w:id="345" w:author="Jawad Syed" w:date="2019-04-30T14:59:00Z"/>
          <w:rFonts w:ascii="Times New Roman" w:eastAsia="Times New Roman" w:hAnsi="Times New Roman" w:cs="Times New Roman"/>
          <w:sz w:val="20"/>
          <w:szCs w:val="20"/>
        </w:rPr>
      </w:pPr>
      <w:del w:id="346" w:author="Jawad Syed" w:date="2019-04-30T14:59:00Z">
        <w:r>
          <w:rPr>
            <w:rFonts w:ascii="Times New Roman" w:eastAsia="Times New Roman" w:hAnsi="Times New Roman" w:cs="Times New Roman"/>
            <w:sz w:val="20"/>
            <w:szCs w:val="20"/>
          </w:rPr>
          <w:delText xml:space="preserve">Taking some space for churches is really difficult, because when an application was made to municipalities, they refuse giving space for building Churches (Interviewee 20, Female). </w:delText>
        </w:r>
      </w:del>
    </w:p>
    <w:p w:rsidR="00FF7F94" w:rsidRPr="00FF7F94" w:rsidRDefault="000F0498">
      <w:pPr>
        <w:spacing w:line="480" w:lineRule="auto"/>
        <w:jc w:val="both"/>
        <w:rPr>
          <w:ins w:id="347" w:author="Jawad Syed" w:date="2019-04-30T14:59:00Z"/>
          <w:rFonts w:ascii="Times New Roman" w:eastAsia="Times New Roman" w:hAnsi="Times New Roman" w:cs="Times New Roman"/>
          <w:sz w:val="24"/>
          <w:szCs w:val="24"/>
          <w:rPrChange w:id="348" w:author="Jawad Syed" w:date="2019-04-30T15:14:00Z">
            <w:rPr>
              <w:ins w:id="349" w:author="Jawad Syed" w:date="2019-04-30T14:59:00Z"/>
              <w:rFonts w:ascii="Times New Roman" w:eastAsia="Times New Roman" w:hAnsi="Times New Roman" w:cs="Times New Roman"/>
              <w:sz w:val="20"/>
              <w:szCs w:val="20"/>
            </w:rPr>
          </w:rPrChange>
        </w:rPr>
      </w:pPr>
      <w:ins w:id="350" w:author="Jawad Syed" w:date="2019-04-30T14:59:00Z">
        <w:r>
          <w:rPr>
            <w:rFonts w:ascii="Times New Roman" w:eastAsia="Times New Roman" w:hAnsi="Times New Roman" w:cs="Times New Roman"/>
            <w:sz w:val="24"/>
            <w:szCs w:val="24"/>
            <w:rPrChange w:id="351" w:author="Jawad Syed" w:date="2019-04-30T15:14:00Z">
              <w:rPr>
                <w:rFonts w:ascii="Times New Roman" w:eastAsia="Times New Roman" w:hAnsi="Times New Roman" w:cs="Times New Roman"/>
                <w:sz w:val="20"/>
                <w:szCs w:val="20"/>
              </w:rPr>
            </w:rPrChange>
          </w:rPr>
          <w:t>In Pakistan, there was also a discourse of unity between Sunni and Shia se</w:t>
        </w:r>
        <w:r>
          <w:rPr>
            <w:rFonts w:ascii="Times New Roman" w:eastAsia="Times New Roman" w:hAnsi="Times New Roman" w:cs="Times New Roman"/>
            <w:sz w:val="24"/>
            <w:szCs w:val="24"/>
            <w:rPrChange w:id="352" w:author="Jawad Syed" w:date="2019-04-30T15:14:00Z">
              <w:rPr>
                <w:rFonts w:ascii="Times New Roman" w:eastAsia="Times New Roman" w:hAnsi="Times New Roman" w:cs="Times New Roman"/>
                <w:sz w:val="20"/>
                <w:szCs w:val="20"/>
              </w:rPr>
            </w:rPrChange>
          </w:rPr>
          <w:t>cts visible while blaming certain extremist groups within Deobandi and Salafi/Wahhabi communities for violence against Shias, Sunni Sufis, Christians and other groups.</w:t>
        </w:r>
      </w:ins>
    </w:p>
    <w:p w:rsidR="00FF7F94" w:rsidRDefault="000F0498">
      <w:pPr>
        <w:spacing w:line="480" w:lineRule="auto"/>
        <w:jc w:val="both"/>
        <w:rPr>
          <w:ins w:id="353" w:author="Jawad Syed" w:date="2019-04-30T15:14:00Z"/>
          <w:rFonts w:ascii="Times New Roman" w:eastAsia="Times New Roman" w:hAnsi="Times New Roman" w:cs="Times New Roman"/>
          <w:sz w:val="20"/>
          <w:szCs w:val="20"/>
        </w:rPr>
      </w:pPr>
      <w:ins w:id="354" w:author="Jawad Syed" w:date="2019-04-30T15:14:00Z">
        <w:r>
          <w:rPr>
            <w:rFonts w:ascii="Times New Roman" w:eastAsia="Times New Roman" w:hAnsi="Times New Roman" w:cs="Times New Roman"/>
            <w:sz w:val="20"/>
            <w:szCs w:val="20"/>
          </w:rPr>
          <w:t>Despite these offensive remarks by some insensitive colleagues, there was a tendency amo</w:t>
        </w:r>
        <w:r>
          <w:rPr>
            <w:rFonts w:ascii="Times New Roman" w:eastAsia="Times New Roman" w:hAnsi="Times New Roman" w:cs="Times New Roman"/>
            <w:sz w:val="20"/>
            <w:szCs w:val="20"/>
          </w:rPr>
          <w:t>ng the respondents not to blame the Sunni Muslims overall. Instead there was evidently a unity discourse towards Sunnis while separating the extremist or fanatic Deobandi Takfiri and Wahhabi groups from the majority of peaceful and tolerant Sunnis.</w:t>
        </w:r>
      </w:ins>
    </w:p>
    <w:p w:rsidR="00FF7F94" w:rsidRDefault="000F0498">
      <w:pPr>
        <w:spacing w:line="480" w:lineRule="auto"/>
        <w:jc w:val="both"/>
        <w:rPr>
          <w:ins w:id="355" w:author="Jawad Syed" w:date="2019-04-30T15:14:00Z"/>
          <w:rFonts w:ascii="Times New Roman" w:eastAsia="Times New Roman" w:hAnsi="Times New Roman" w:cs="Times New Roman"/>
          <w:sz w:val="20"/>
          <w:szCs w:val="20"/>
        </w:rPr>
      </w:pPr>
      <w:ins w:id="356" w:author="Jawad Syed" w:date="2019-04-30T15:14:00Z">
        <w:r>
          <w:rPr>
            <w:rFonts w:ascii="Times New Roman" w:eastAsia="Times New Roman" w:hAnsi="Times New Roman" w:cs="Times New Roman"/>
            <w:sz w:val="20"/>
            <w:szCs w:val="20"/>
          </w:rPr>
          <w:t xml:space="preserve">  </w:t>
        </w:r>
      </w:ins>
    </w:p>
    <w:p w:rsidR="00FF7F94" w:rsidRDefault="000F0498">
      <w:pPr>
        <w:spacing w:line="480" w:lineRule="auto"/>
        <w:ind w:left="720"/>
        <w:jc w:val="both"/>
        <w:rPr>
          <w:ins w:id="357" w:author="Jawad Syed" w:date="2019-04-30T15:14:00Z"/>
          <w:rFonts w:ascii="Times New Roman" w:eastAsia="Times New Roman" w:hAnsi="Times New Roman" w:cs="Times New Roman"/>
          <w:sz w:val="20"/>
          <w:szCs w:val="20"/>
        </w:rPr>
      </w:pPr>
      <w:ins w:id="358" w:author="Jawad Syed" w:date="2019-04-30T15:14:00Z">
        <w:r>
          <w:rPr>
            <w:rFonts w:ascii="Times New Roman" w:eastAsia="Times New Roman" w:hAnsi="Times New Roman" w:cs="Times New Roman"/>
            <w:sz w:val="20"/>
            <w:szCs w:val="20"/>
          </w:rPr>
          <w:t>“Sun</w:t>
        </w:r>
        <w:r>
          <w:rPr>
            <w:rFonts w:ascii="Times New Roman" w:eastAsia="Times New Roman" w:hAnsi="Times New Roman" w:cs="Times New Roman"/>
            <w:sz w:val="20"/>
            <w:szCs w:val="20"/>
          </w:rPr>
          <w:t xml:space="preserve">nis are absolutely brothers to us. Even many Sunnis that I know, join the Ashura procession for </w:t>
        </w:r>
        <w:proofErr w:type="spellStart"/>
        <w:r>
          <w:rPr>
            <w:rFonts w:ascii="Times New Roman" w:eastAsia="Times New Roman" w:hAnsi="Times New Roman" w:cs="Times New Roman"/>
            <w:sz w:val="20"/>
            <w:szCs w:val="20"/>
          </w:rPr>
          <w:t>mannat</w:t>
        </w:r>
        <w:proofErr w:type="spellEnd"/>
        <w:r>
          <w:rPr>
            <w:rFonts w:ascii="Times New Roman" w:eastAsia="Times New Roman" w:hAnsi="Times New Roman" w:cs="Times New Roman"/>
            <w:sz w:val="20"/>
            <w:szCs w:val="20"/>
          </w:rPr>
          <w:t xml:space="preserve"> (religious vows) and faith. Only Takfiri </w:t>
        </w:r>
        <w:proofErr w:type="spellStart"/>
        <w:r>
          <w:rPr>
            <w:rFonts w:ascii="Times New Roman" w:eastAsia="Times New Roman" w:hAnsi="Times New Roman" w:cs="Times New Roman"/>
            <w:sz w:val="20"/>
            <w:szCs w:val="20"/>
          </w:rPr>
          <w:t>Deobandis</w:t>
        </w:r>
        <w:proofErr w:type="spellEnd"/>
        <w:r>
          <w:rPr>
            <w:rFonts w:ascii="Times New Roman" w:eastAsia="Times New Roman" w:hAnsi="Times New Roman" w:cs="Times New Roman"/>
            <w:sz w:val="20"/>
            <w:szCs w:val="20"/>
          </w:rPr>
          <w:t xml:space="preserve"> (SSP or ASWJ) are responsible for this violence. The kill both Shias and Sunnis.”</w:t>
        </w:r>
      </w:ins>
    </w:p>
    <w:p w:rsidR="00FF7F94" w:rsidRDefault="00FF7F94">
      <w:pPr>
        <w:spacing w:line="480" w:lineRule="auto"/>
        <w:jc w:val="both"/>
        <w:rPr>
          <w:ins w:id="359" w:author="Jawad Syed" w:date="2019-04-30T15:14:00Z"/>
          <w:rFonts w:ascii="Times New Roman" w:eastAsia="Times New Roman" w:hAnsi="Times New Roman" w:cs="Times New Roman"/>
          <w:sz w:val="20"/>
          <w:szCs w:val="20"/>
        </w:rPr>
      </w:pPr>
    </w:p>
    <w:p w:rsidR="00FF7F94" w:rsidRDefault="000F0498">
      <w:pPr>
        <w:spacing w:line="480" w:lineRule="auto"/>
        <w:jc w:val="both"/>
        <w:rPr>
          <w:ins w:id="360" w:author="Jawad Syed" w:date="2019-04-30T15:00:00Z"/>
          <w:rFonts w:ascii="Times New Roman" w:eastAsia="Times New Roman" w:hAnsi="Times New Roman" w:cs="Times New Roman"/>
          <w:sz w:val="24"/>
          <w:szCs w:val="24"/>
        </w:rPr>
      </w:pPr>
      <w:r>
        <w:rPr>
          <w:rFonts w:ascii="Times New Roman" w:eastAsia="Times New Roman" w:hAnsi="Times New Roman" w:cs="Times New Roman"/>
          <w:sz w:val="24"/>
          <w:szCs w:val="24"/>
        </w:rPr>
        <w:t>Another important p</w:t>
      </w:r>
      <w:r>
        <w:rPr>
          <w:rFonts w:ascii="Times New Roman" w:eastAsia="Times New Roman" w:hAnsi="Times New Roman" w:cs="Times New Roman"/>
          <w:sz w:val="24"/>
          <w:szCs w:val="24"/>
        </w:rPr>
        <w:t>olitical approach of government is to make positive discrimination regarding some Sunni Islamic circles. We do not claim that such a situation exists, however understanding of current approach of Turkish government is that the government gives privileges t</w:t>
      </w:r>
      <w:r>
        <w:rPr>
          <w:rFonts w:ascii="Times New Roman" w:eastAsia="Times New Roman" w:hAnsi="Times New Roman" w:cs="Times New Roman"/>
          <w:sz w:val="24"/>
          <w:szCs w:val="24"/>
        </w:rPr>
        <w:t>o certain religious groups</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rsidR="00FF7F94" w:rsidRDefault="000F0498">
      <w:pPr>
        <w:spacing w:line="480" w:lineRule="auto"/>
        <w:jc w:val="both"/>
        <w:rPr>
          <w:del w:id="361" w:author="Jawad Syed" w:date="2019-04-30T15:00:00Z"/>
          <w:rFonts w:ascii="Times New Roman" w:eastAsia="Times New Roman" w:hAnsi="Times New Roman" w:cs="Times New Roman"/>
          <w:sz w:val="24"/>
          <w:szCs w:val="24"/>
        </w:rPr>
      </w:pPr>
      <w:del w:id="362" w:author="Jawad Syed" w:date="2019-04-30T15:00:00Z">
        <w:r>
          <w:rPr>
            <w:rFonts w:ascii="Times New Roman" w:eastAsia="Times New Roman" w:hAnsi="Times New Roman" w:cs="Times New Roman"/>
            <w:sz w:val="24"/>
            <w:szCs w:val="24"/>
          </w:rPr>
          <w:delText>A 40 year old Christian marketing specialist mentions this understanding as follows:</w:delText>
        </w:r>
      </w:del>
    </w:p>
    <w:p w:rsidR="00FF7F94" w:rsidRPr="00FF7F94" w:rsidRDefault="000F0498" w:rsidP="00FF7F94">
      <w:pPr>
        <w:spacing w:line="480" w:lineRule="auto"/>
        <w:jc w:val="both"/>
        <w:rPr>
          <w:rFonts w:ascii="Times New Roman" w:eastAsia="Times New Roman" w:hAnsi="Times New Roman" w:cs="Times New Roman"/>
          <w:sz w:val="24"/>
          <w:szCs w:val="24"/>
          <w:rPrChange w:id="363" w:author="Jawad Syed" w:date="2019-04-30T15:00:00Z">
            <w:rPr>
              <w:rFonts w:ascii="Times New Roman" w:eastAsia="Times New Roman" w:hAnsi="Times New Roman" w:cs="Times New Roman"/>
              <w:sz w:val="20"/>
              <w:szCs w:val="20"/>
            </w:rPr>
          </w:rPrChange>
        </w:rPr>
        <w:pPrChange w:id="364" w:author="Jawad Syed" w:date="2019-04-30T15:00:00Z">
          <w:pPr>
            <w:spacing w:line="240" w:lineRule="auto"/>
            <w:ind w:left="567" w:right="521"/>
            <w:jc w:val="both"/>
          </w:pPr>
        </w:pPrChange>
      </w:pPr>
      <w:del w:id="365" w:author="Jawad Syed" w:date="2019-04-30T15:00:00Z">
        <w:r>
          <w:rPr>
            <w:rFonts w:ascii="Times New Roman" w:eastAsia="Times New Roman" w:hAnsi="Times New Roman" w:cs="Times New Roman"/>
            <w:sz w:val="20"/>
            <w:szCs w:val="20"/>
          </w:rPr>
          <w:delText>Nobody knows that I am Christian in my workplace, because when you are Turkish, everyone thinks I am Muslim. However, when a person like me deserved to get promoted, then owners of organizations can make some detailed research about him/her, and maybe she/</w:delText>
        </w:r>
        <w:r>
          <w:rPr>
            <w:rFonts w:ascii="Times New Roman" w:eastAsia="Times New Roman" w:hAnsi="Times New Roman" w:cs="Times New Roman"/>
            <w:sz w:val="20"/>
            <w:szCs w:val="20"/>
          </w:rPr>
          <w:delText>he may not get promoted. Actually, in today’s conditions it is not important that you are Muslim or not. The most important thing is your commitment to a certain religious circles</w:delText>
        </w:r>
        <w:r>
          <w:rPr>
            <w:rFonts w:ascii="Times New Roman" w:eastAsia="Times New Roman" w:hAnsi="Times New Roman" w:cs="Times New Roman"/>
            <w:i/>
            <w:sz w:val="20"/>
            <w:szCs w:val="20"/>
          </w:rPr>
          <w:delText xml:space="preserve">. </w:delText>
        </w:r>
        <w:r>
          <w:rPr>
            <w:rFonts w:ascii="Times New Roman" w:eastAsia="Times New Roman" w:hAnsi="Times New Roman" w:cs="Times New Roman"/>
            <w:sz w:val="20"/>
            <w:szCs w:val="20"/>
          </w:rPr>
          <w:delText>If a person is Muslim, She/he cannot get any promotion or cannot be hired u</w:delText>
        </w:r>
        <w:r>
          <w:rPr>
            <w:rFonts w:ascii="Times New Roman" w:eastAsia="Times New Roman" w:hAnsi="Times New Roman" w:cs="Times New Roman"/>
            <w:sz w:val="20"/>
            <w:szCs w:val="20"/>
          </w:rPr>
          <w:delText>nless she/he committed to a religious group</w:delText>
        </w:r>
        <w:r>
          <w:rPr>
            <w:rFonts w:ascii="Times New Roman" w:eastAsia="Times New Roman" w:hAnsi="Times New Roman" w:cs="Times New Roman"/>
            <w:i/>
            <w:sz w:val="20"/>
            <w:szCs w:val="20"/>
          </w:rPr>
          <w:delText xml:space="preserve"> </w:delText>
        </w:r>
        <w:r>
          <w:rPr>
            <w:rFonts w:ascii="Times New Roman" w:eastAsia="Times New Roman" w:hAnsi="Times New Roman" w:cs="Times New Roman"/>
            <w:sz w:val="20"/>
            <w:szCs w:val="20"/>
          </w:rPr>
          <w:delText xml:space="preserve">which has good relation with government (Interviewee 21, Male) </w:delText>
        </w:r>
      </w:del>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 if Sunni religious groups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have dominance on the sectors, Turkish government also has some policies related to agency of religious minorities. P</w:t>
      </w:r>
      <w:r>
        <w:rPr>
          <w:rFonts w:ascii="Times New Roman" w:eastAsia="Times New Roman" w:hAnsi="Times New Roman" w:cs="Times New Roman"/>
          <w:sz w:val="24"/>
          <w:szCs w:val="24"/>
        </w:rPr>
        <w:t xml:space="preserve">articipants of this research claim that government has some policies regarding agency of religious minorities. Some “Alevi” claims </w:t>
      </w:r>
      <w:r>
        <w:rPr>
          <w:rFonts w:ascii="Times New Roman" w:eastAsia="Times New Roman" w:hAnsi="Times New Roman" w:cs="Times New Roman"/>
          <w:sz w:val="24"/>
          <w:szCs w:val="24"/>
        </w:rPr>
        <w:lastRenderedPageBreak/>
        <w:t xml:space="preserve">that Government pays money some “Alevi” opinion leaders in order to support government policies. A </w:t>
      </w:r>
      <w:proofErr w:type="gramStart"/>
      <w:r>
        <w:rPr>
          <w:rFonts w:ascii="Times New Roman" w:eastAsia="Times New Roman" w:hAnsi="Times New Roman" w:cs="Times New Roman"/>
          <w:sz w:val="24"/>
          <w:szCs w:val="24"/>
        </w:rPr>
        <w:t>26 year old</w:t>
      </w:r>
      <w:proofErr w:type="gramEnd"/>
      <w:r>
        <w:rPr>
          <w:rFonts w:ascii="Times New Roman" w:eastAsia="Times New Roman" w:hAnsi="Times New Roman" w:cs="Times New Roman"/>
          <w:sz w:val="24"/>
          <w:szCs w:val="24"/>
        </w:rPr>
        <w:t xml:space="preserve"> “Alevi” partic</w:t>
      </w:r>
      <w:r>
        <w:rPr>
          <w:rFonts w:ascii="Times New Roman" w:eastAsia="Times New Roman" w:hAnsi="Times New Roman" w:cs="Times New Roman"/>
          <w:sz w:val="24"/>
          <w:szCs w:val="24"/>
        </w:rPr>
        <w:t>ipant tells this situation as follows:</w:t>
      </w:r>
    </w:p>
    <w:p w:rsidR="00FF7F94" w:rsidRDefault="000F0498">
      <w:pPr>
        <w:spacing w:line="240" w:lineRule="auto"/>
        <w:ind w:left="567" w:right="37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All governments which were ruling party in Turkey had concerns to be re-elected. Therefore, they gave money to “Alevi” Grandfathers in order to support their ideologies. This money was a salary for “Alevi” Grandfather</w:t>
      </w:r>
      <w:r>
        <w:rPr>
          <w:rFonts w:ascii="Times New Roman" w:eastAsia="Times New Roman" w:hAnsi="Times New Roman" w:cs="Times New Roman"/>
          <w:sz w:val="20"/>
          <w:szCs w:val="20"/>
        </w:rPr>
        <w:t>s. Then, governments tried to impose their ideologies to “Alevi” through some grandfathers (Alevi leaders) (Interviewee 12, Male).</w:t>
      </w:r>
    </w:p>
    <w:p w:rsidR="00FF7F94" w:rsidRDefault="000F0498">
      <w:pPr>
        <w:spacing w:line="480" w:lineRule="auto"/>
        <w:jc w:val="both"/>
        <w:rPr>
          <w:del w:id="366" w:author="Jawad Syed" w:date="2019-04-30T15:00:00Z"/>
          <w:rFonts w:ascii="Times New Roman" w:eastAsia="Times New Roman" w:hAnsi="Times New Roman" w:cs="Times New Roman"/>
          <w:sz w:val="24"/>
          <w:szCs w:val="24"/>
        </w:rPr>
      </w:pPr>
      <w:del w:id="367" w:author="Jawad Syed" w:date="2019-04-30T15:00:00Z">
        <w:r>
          <w:rPr>
            <w:rFonts w:ascii="Times New Roman" w:eastAsia="Times New Roman" w:hAnsi="Times New Roman" w:cs="Times New Roman"/>
            <w:sz w:val="24"/>
            <w:szCs w:val="24"/>
          </w:rPr>
          <w:delText>For Christians, Turkish government prevents Christian’s practices in Turkey. For instance, freedom to tell the religion and g</w:delText>
        </w:r>
        <w:r>
          <w:rPr>
            <w:rFonts w:ascii="Times New Roman" w:eastAsia="Times New Roman" w:hAnsi="Times New Roman" w:cs="Times New Roman"/>
            <w:sz w:val="24"/>
            <w:szCs w:val="24"/>
          </w:rPr>
          <w:delText>etting new members for religion is strictly prohibited. In practices through legislations and regulations, there is no limitation regarding this issue. Christian’s activities have been considered as missionary practices. In the course book of some high sch</w:delText>
        </w:r>
        <w:r>
          <w:rPr>
            <w:rFonts w:ascii="Times New Roman" w:eastAsia="Times New Roman" w:hAnsi="Times New Roman" w:cs="Times New Roman"/>
            <w:sz w:val="24"/>
            <w:szCs w:val="24"/>
          </w:rPr>
          <w:delText>ools in Turkey, missionary practices have been indicated as a national threat. A Christian civil engineer makes comments about this policy as follows:</w:delText>
        </w:r>
      </w:del>
    </w:p>
    <w:p w:rsidR="00FF7F94" w:rsidRDefault="000F0498">
      <w:pPr>
        <w:spacing w:line="240" w:lineRule="auto"/>
        <w:ind w:left="567" w:right="521"/>
        <w:jc w:val="both"/>
        <w:rPr>
          <w:del w:id="368" w:author="Jawad Syed" w:date="2019-04-30T15:00:00Z"/>
          <w:rFonts w:ascii="Times New Roman" w:eastAsia="Times New Roman" w:hAnsi="Times New Roman" w:cs="Times New Roman"/>
          <w:sz w:val="20"/>
          <w:szCs w:val="20"/>
        </w:rPr>
      </w:pPr>
      <w:del w:id="369" w:author="Jawad Syed" w:date="2019-04-30T15:00:00Z">
        <w:r>
          <w:rPr>
            <w:rFonts w:ascii="Times New Roman" w:eastAsia="Times New Roman" w:hAnsi="Times New Roman" w:cs="Times New Roman"/>
            <w:sz w:val="20"/>
            <w:szCs w:val="20"/>
          </w:rPr>
          <w:delText>Turkish government has an antipathy regarding proselytism. As I know, proselytism is recognized as missio</w:delText>
        </w:r>
        <w:r>
          <w:rPr>
            <w:rFonts w:ascii="Times New Roman" w:eastAsia="Times New Roman" w:hAnsi="Times New Roman" w:cs="Times New Roman"/>
            <w:sz w:val="20"/>
            <w:szCs w:val="20"/>
          </w:rPr>
          <w:delText>nary practice and many textbooks in Turkey indicate that it is a national threat for the country. The formal religion of Turkey is not Islam. Therefore, providing this recognition through education is against Turkish constitution, however how can we compla</w:delText>
        </w:r>
        <w:r>
          <w:rPr>
            <w:rFonts w:ascii="Times New Roman" w:eastAsia="Times New Roman" w:hAnsi="Times New Roman" w:cs="Times New Roman"/>
            <w:sz w:val="20"/>
            <w:szCs w:val="20"/>
          </w:rPr>
          <w:delText>int about this issue? Legislation, jurisdiction and executive power are linked to each other and belong to one party. A conservative thought tries to impose its notion to the country (Turkey) (Interviewee 19, Male).</w:delText>
        </w:r>
      </w:del>
    </w:p>
    <w:p w:rsidR="00FF7F94" w:rsidRDefault="000F0498">
      <w:pPr>
        <w:spacing w:line="480" w:lineRule="auto"/>
        <w:jc w:val="both"/>
        <w:rPr>
          <w:ins w:id="370" w:author="Jawad Syed" w:date="2019-04-30T15:18:00Z"/>
          <w:rFonts w:ascii="Times New Roman" w:eastAsia="Times New Roman" w:hAnsi="Times New Roman" w:cs="Times New Roman"/>
          <w:sz w:val="24"/>
          <w:szCs w:val="24"/>
        </w:rPr>
      </w:pPr>
      <w:del w:id="371" w:author="Jawad Syed" w:date="2019-04-30T15:00:00Z">
        <w:r>
          <w:rPr>
            <w:rFonts w:ascii="Times New Roman" w:eastAsia="Times New Roman" w:hAnsi="Times New Roman" w:cs="Times New Roman"/>
            <w:sz w:val="24"/>
            <w:szCs w:val="24"/>
          </w:rPr>
          <w:delText xml:space="preserve">Christians and </w:delText>
        </w:r>
      </w:del>
    </w:p>
    <w:p w:rsidR="00FF7F94" w:rsidRDefault="000F0498">
      <w:pPr>
        <w:spacing w:line="480" w:lineRule="auto"/>
        <w:jc w:val="both"/>
        <w:rPr>
          <w:ins w:id="372" w:author="Jawad Syed" w:date="2019-04-30T15:18:00Z"/>
          <w:rFonts w:ascii="Times New Roman" w:eastAsia="Times New Roman" w:hAnsi="Times New Roman" w:cs="Times New Roman"/>
          <w:sz w:val="24"/>
          <w:szCs w:val="24"/>
        </w:rPr>
      </w:pPr>
      <w:ins w:id="373" w:author="Jawad Syed" w:date="2019-04-30T15:18:00Z">
        <w:r>
          <w:rPr>
            <w:rFonts w:ascii="Times New Roman" w:eastAsia="Times New Roman" w:hAnsi="Times New Roman" w:cs="Times New Roman"/>
            <w:sz w:val="24"/>
            <w:szCs w:val="24"/>
          </w:rPr>
          <w:t>In Pakistan, some responses indicated the agency of interviewees in dealing with religious harassment at work:</w:t>
        </w:r>
      </w:ins>
    </w:p>
    <w:p w:rsidR="00FF7F94" w:rsidRDefault="00FF7F94">
      <w:pPr>
        <w:spacing w:line="480" w:lineRule="auto"/>
        <w:jc w:val="both"/>
        <w:rPr>
          <w:ins w:id="374" w:author="Jawad Syed" w:date="2019-04-30T15:18:00Z"/>
          <w:rFonts w:ascii="Times New Roman" w:eastAsia="Times New Roman" w:hAnsi="Times New Roman" w:cs="Times New Roman"/>
          <w:sz w:val="24"/>
          <w:szCs w:val="24"/>
        </w:rPr>
      </w:pPr>
    </w:p>
    <w:p w:rsidR="00FF7F94" w:rsidRDefault="000F0498">
      <w:pPr>
        <w:spacing w:line="480" w:lineRule="auto"/>
        <w:ind w:left="720"/>
        <w:jc w:val="both"/>
        <w:rPr>
          <w:ins w:id="375" w:author="Jawad Syed" w:date="2019-04-30T15:18:00Z"/>
          <w:rFonts w:ascii="Times New Roman" w:eastAsia="Times New Roman" w:hAnsi="Times New Roman" w:cs="Times New Roman"/>
          <w:sz w:val="24"/>
          <w:szCs w:val="24"/>
        </w:rPr>
      </w:pPr>
      <w:ins w:id="376" w:author="Jawad Syed" w:date="2019-04-30T15:18:00Z">
        <w:r>
          <w:rPr>
            <w:rFonts w:ascii="Times New Roman" w:eastAsia="Times New Roman" w:hAnsi="Times New Roman" w:cs="Times New Roman"/>
            <w:sz w:val="24"/>
            <w:szCs w:val="24"/>
          </w:rPr>
          <w:t>Only because they knew I was capable of answering back, they refrained from direct remarks.</w:t>
        </w:r>
      </w:ins>
    </w:p>
    <w:p w:rsidR="00FF7F94" w:rsidRDefault="000F0498">
      <w:pPr>
        <w:spacing w:after="0" w:line="480" w:lineRule="auto"/>
        <w:ind w:left="720"/>
        <w:jc w:val="both"/>
        <w:rPr>
          <w:ins w:id="377" w:author="Jawad Syed" w:date="2019-04-30T15:18:00Z"/>
          <w:rFonts w:ascii="Times New Roman" w:eastAsia="Times New Roman" w:hAnsi="Times New Roman" w:cs="Times New Roman"/>
          <w:sz w:val="24"/>
          <w:szCs w:val="24"/>
        </w:rPr>
      </w:pPr>
      <w:ins w:id="378" w:author="Jawad Syed" w:date="2019-04-30T15:18:00Z">
        <w:r>
          <w:rPr>
            <w:rFonts w:ascii="Times New Roman" w:eastAsia="Times New Roman" w:hAnsi="Times New Roman" w:cs="Times New Roman"/>
            <w:sz w:val="24"/>
            <w:szCs w:val="24"/>
          </w:rPr>
          <w:t xml:space="preserve"> </w:t>
        </w:r>
      </w:ins>
    </w:p>
    <w:p w:rsidR="00FF7F94" w:rsidRDefault="000F0498">
      <w:pPr>
        <w:spacing w:after="0" w:line="480" w:lineRule="auto"/>
        <w:ind w:left="720"/>
        <w:jc w:val="both"/>
        <w:rPr>
          <w:ins w:id="379" w:author="Jawad Syed" w:date="2019-04-30T15:18:00Z"/>
          <w:rFonts w:ascii="Times New Roman" w:eastAsia="Times New Roman" w:hAnsi="Times New Roman" w:cs="Times New Roman"/>
          <w:sz w:val="24"/>
          <w:szCs w:val="24"/>
        </w:rPr>
      </w:pPr>
      <w:ins w:id="380" w:author="Jawad Syed" w:date="2019-04-30T15:18:00Z">
        <w:r>
          <w:rPr>
            <w:rFonts w:ascii="Times New Roman" w:eastAsia="Times New Roman" w:hAnsi="Times New Roman" w:cs="Times New Roman"/>
            <w:sz w:val="24"/>
            <w:szCs w:val="24"/>
          </w:rPr>
          <w:t>It works both ways. In at least two of my jobs, th</w:t>
        </w:r>
        <w:r>
          <w:rPr>
            <w:rFonts w:ascii="Times New Roman" w:eastAsia="Times New Roman" w:hAnsi="Times New Roman" w:cs="Times New Roman"/>
            <w:sz w:val="24"/>
            <w:szCs w:val="24"/>
          </w:rPr>
          <w:t xml:space="preserve">e interviewer was a Shia Muslims which (I suspect) might have worked in my </w:t>
        </w:r>
        <w:proofErr w:type="spellStart"/>
        <w:r>
          <w:rPr>
            <w:rFonts w:ascii="Times New Roman" w:eastAsia="Times New Roman" w:hAnsi="Times New Roman" w:cs="Times New Roman"/>
            <w:sz w:val="24"/>
            <w:szCs w:val="24"/>
          </w:rPr>
          <w:t>favor</w:t>
        </w:r>
        <w:proofErr w:type="spellEnd"/>
        <w:r>
          <w:rPr>
            <w:rFonts w:ascii="Times New Roman" w:eastAsia="Times New Roman" w:hAnsi="Times New Roman" w:cs="Times New Roman"/>
            <w:sz w:val="24"/>
            <w:szCs w:val="24"/>
          </w:rPr>
          <w:t xml:space="preserve">. Other than that, majority of Sunni Muslims as well as Shia Muslims are very open and tolerant of each other. There are a few bigots always </w:t>
        </w:r>
        <w:proofErr w:type="gramStart"/>
        <w:r>
          <w:rPr>
            <w:rFonts w:ascii="Times New Roman" w:eastAsia="Times New Roman" w:hAnsi="Times New Roman" w:cs="Times New Roman"/>
            <w:sz w:val="24"/>
            <w:szCs w:val="24"/>
          </w:rPr>
          <w:t>there</w:t>
        </w:r>
        <w:proofErr w:type="gramEnd"/>
        <w:r>
          <w:rPr>
            <w:rFonts w:ascii="Times New Roman" w:eastAsia="Times New Roman" w:hAnsi="Times New Roman" w:cs="Times New Roman"/>
            <w:sz w:val="24"/>
            <w:szCs w:val="24"/>
          </w:rPr>
          <w:t xml:space="preserve"> but they usually keep their m</w:t>
        </w:r>
        <w:r>
          <w:rPr>
            <w:rFonts w:ascii="Times New Roman" w:eastAsia="Times New Roman" w:hAnsi="Times New Roman" w:cs="Times New Roman"/>
            <w:sz w:val="24"/>
            <w:szCs w:val="24"/>
          </w:rPr>
          <w:t>outh shut in the workplace. Subtle anti-Shia remarks are more common by close friends and colleagues.</w:t>
        </w:r>
      </w:ins>
    </w:p>
    <w:p w:rsidR="00FF7F94" w:rsidRDefault="000F0498">
      <w:pPr>
        <w:spacing w:after="0" w:line="480" w:lineRule="auto"/>
        <w:jc w:val="both"/>
        <w:rPr>
          <w:ins w:id="381" w:author="Jawad Syed" w:date="2019-04-30T15:18:00Z"/>
          <w:rFonts w:ascii="Times New Roman" w:eastAsia="Times New Roman" w:hAnsi="Times New Roman" w:cs="Times New Roman"/>
          <w:sz w:val="24"/>
          <w:szCs w:val="24"/>
        </w:rPr>
      </w:pPr>
      <w:ins w:id="382" w:author="Jawad Syed" w:date="2019-04-30T15:18:00Z">
        <w:r>
          <w:rPr>
            <w:rFonts w:ascii="Times New Roman" w:eastAsia="Times New Roman" w:hAnsi="Times New Roman" w:cs="Times New Roman"/>
            <w:sz w:val="24"/>
            <w:szCs w:val="24"/>
          </w:rPr>
          <w:t xml:space="preserve"> </w:t>
        </w:r>
      </w:ins>
    </w:p>
    <w:p w:rsidR="00FF7F94" w:rsidRDefault="00FF7F94">
      <w:pPr>
        <w:spacing w:after="0" w:line="480" w:lineRule="auto"/>
        <w:ind w:left="720"/>
        <w:jc w:val="both"/>
        <w:rPr>
          <w:ins w:id="383" w:author="Jawad Syed" w:date="2019-04-30T15:18:00Z"/>
          <w:rFonts w:ascii="Times New Roman" w:eastAsia="Times New Roman" w:hAnsi="Times New Roman" w:cs="Times New Roman"/>
          <w:sz w:val="24"/>
          <w:szCs w:val="24"/>
        </w:rPr>
      </w:pPr>
    </w:p>
    <w:p w:rsidR="00FF7F94" w:rsidRDefault="00FF7F94">
      <w:pPr>
        <w:spacing w:line="480" w:lineRule="auto"/>
        <w:jc w:val="both"/>
        <w:rPr>
          <w:ins w:id="384" w:author="Jawad Syed" w:date="2019-04-30T15:18:00Z"/>
          <w:rFonts w:ascii="Times New Roman" w:eastAsia="Times New Roman" w:hAnsi="Times New Roman" w:cs="Times New Roman"/>
          <w:sz w:val="24"/>
          <w:szCs w:val="24"/>
        </w:rPr>
      </w:pPr>
    </w:p>
    <w:p w:rsidR="00FF7F94" w:rsidRDefault="00FF7F94">
      <w:pPr>
        <w:spacing w:line="480" w:lineRule="auto"/>
        <w:jc w:val="both"/>
        <w:rPr>
          <w:ins w:id="385" w:author="Jawad Syed" w:date="2019-04-30T15:18:00Z"/>
          <w:rFonts w:ascii="Times New Roman" w:eastAsia="Times New Roman" w:hAnsi="Times New Roman" w:cs="Times New Roman"/>
          <w:sz w:val="24"/>
          <w:szCs w:val="24"/>
        </w:rPr>
      </w:pP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Alevi</w:t>
      </w:r>
      <w:ins w:id="386" w:author="Jawad Syed" w:date="2019-04-30T15:00:00Z">
        <w:r>
          <w:rPr>
            <w:rFonts w:ascii="Times New Roman" w:eastAsia="Times New Roman" w:hAnsi="Times New Roman" w:cs="Times New Roman"/>
            <w:sz w:val="24"/>
            <w:szCs w:val="24"/>
          </w:rPr>
          <w:t>s</w:t>
        </w:r>
      </w:ins>
      <w:proofErr w:type="spellEnd"/>
      <w:r>
        <w:rPr>
          <w:rFonts w:ascii="Times New Roman" w:eastAsia="Times New Roman" w:hAnsi="Times New Roman" w:cs="Times New Roman"/>
          <w:sz w:val="24"/>
          <w:szCs w:val="24"/>
        </w:rPr>
        <w:t xml:space="preserve">” are well known religious minorities in Turkey. As it is indicated in this study, general perspective of society is to make an assumption that A Turkish person is Muslim;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it is unacceptable to be </w:t>
      </w:r>
      <w:del w:id="387" w:author="Jawad Syed" w:date="2019-04-30T15:00:00Z">
        <w:r>
          <w:rPr>
            <w:rFonts w:ascii="Times New Roman" w:eastAsia="Times New Roman" w:hAnsi="Times New Roman" w:cs="Times New Roman"/>
            <w:sz w:val="24"/>
            <w:szCs w:val="24"/>
          </w:rPr>
          <w:delText xml:space="preserve">Christian/ </w:delText>
        </w:r>
      </w:del>
      <w:r>
        <w:rPr>
          <w:rFonts w:ascii="Times New Roman" w:eastAsia="Times New Roman" w:hAnsi="Times New Roman" w:cs="Times New Roman"/>
          <w:sz w:val="24"/>
          <w:szCs w:val="24"/>
        </w:rPr>
        <w:t>“Alevi” and Turkish. Today’s political condit</w:t>
      </w:r>
      <w:r>
        <w:rPr>
          <w:rFonts w:ascii="Times New Roman" w:eastAsia="Times New Roman" w:hAnsi="Times New Roman" w:cs="Times New Roman"/>
          <w:sz w:val="24"/>
          <w:szCs w:val="24"/>
        </w:rPr>
        <w:t xml:space="preserve">ions show that Justice and </w:t>
      </w:r>
      <w:r>
        <w:rPr>
          <w:rFonts w:ascii="Times New Roman" w:eastAsia="Times New Roman" w:hAnsi="Times New Roman" w:cs="Times New Roman"/>
          <w:sz w:val="24"/>
          <w:szCs w:val="24"/>
        </w:rPr>
        <w:lastRenderedPageBreak/>
        <w:t xml:space="preserve">Development Party as ruling party has a conservative ethos that promotes Islam; </w:t>
      </w:r>
      <w:proofErr w:type="gramStart"/>
      <w:r>
        <w:rPr>
          <w:rFonts w:ascii="Times New Roman" w:eastAsia="Times New Roman" w:hAnsi="Times New Roman" w:cs="Times New Roman"/>
          <w:sz w:val="24"/>
          <w:szCs w:val="24"/>
        </w:rPr>
        <w:t>also</w:t>
      </w:r>
      <w:proofErr w:type="gramEnd"/>
      <w:r>
        <w:rPr>
          <w:rFonts w:ascii="Times New Roman" w:eastAsia="Times New Roman" w:hAnsi="Times New Roman" w:cs="Times New Roman"/>
          <w:sz w:val="24"/>
          <w:szCs w:val="24"/>
        </w:rPr>
        <w:t xml:space="preserve"> the party considers the votes of Muslim majority. On the other hand, society is another important criterion for agency of religious minorities. </w:t>
      </w:r>
      <w:r>
        <w:rPr>
          <w:rFonts w:ascii="Times New Roman" w:eastAsia="Times New Roman" w:hAnsi="Times New Roman" w:cs="Times New Roman"/>
          <w:sz w:val="24"/>
          <w:szCs w:val="24"/>
        </w:rPr>
        <w:t>Consequently, discrimination against religious minorities is not just the fault of ruling party. The role of majority and understanding regarding religious minorities is also crucial in order to evaluate the current situation of religious minorities in the</w:t>
      </w:r>
      <w:r>
        <w:rPr>
          <w:rFonts w:ascii="Times New Roman" w:eastAsia="Times New Roman" w:hAnsi="Times New Roman" w:cs="Times New Roman"/>
          <w:sz w:val="24"/>
          <w:szCs w:val="24"/>
        </w:rPr>
        <w:t xml:space="preserve"> Turkish context. </w:t>
      </w:r>
    </w:p>
    <w:p w:rsidR="00FF7F94" w:rsidRDefault="000F0498">
      <w:pPr>
        <w:numPr>
          <w:ilvl w:val="0"/>
          <w:numId w:val="2"/>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Conclusion</w:t>
      </w:r>
    </w:p>
    <w:p w:rsidR="00FF7F94" w:rsidRDefault="000F0498">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Based on the findings of this paper, religion and sect appears to be an influential factor in diversity management in the workplace. Thus, we provided understanding of issues and challenges as well as agency of religious minor</w:t>
      </w:r>
      <w:r>
        <w:rPr>
          <w:rFonts w:ascii="Times New Roman" w:eastAsia="Times New Roman" w:hAnsi="Times New Roman" w:cs="Times New Roman"/>
          <w:sz w:val="24"/>
          <w:szCs w:val="24"/>
        </w:rPr>
        <w:t>ities in different perspectives which are societal and political. Societal perspective encompasses bias and invisible barriers for religious minorities. As in the political discourse, discrimination and othering against any minorities is strictly prohibite</w:t>
      </w:r>
      <w:r>
        <w:rPr>
          <w:rFonts w:ascii="Times New Roman" w:eastAsia="Times New Roman" w:hAnsi="Times New Roman" w:cs="Times New Roman"/>
          <w:sz w:val="24"/>
          <w:szCs w:val="24"/>
        </w:rPr>
        <w:t>d by the constitution</w:t>
      </w:r>
      <w:ins w:id="388" w:author="Jawad Syed" w:date="2019-04-30T15:20:00Z">
        <w:r>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of Turkey</w:t>
      </w:r>
      <w:ins w:id="389" w:author="Jawad Syed" w:date="2019-04-30T15:20:00Z">
        <w:r>
          <w:rPr>
            <w:rFonts w:ascii="Times New Roman" w:eastAsia="Times New Roman" w:hAnsi="Times New Roman" w:cs="Times New Roman"/>
            <w:sz w:val="24"/>
            <w:szCs w:val="24"/>
          </w:rPr>
          <w:t xml:space="preserve"> and </w:t>
        </w:r>
        <w:proofErr w:type="gramStart"/>
        <w:r>
          <w:rPr>
            <w:rFonts w:ascii="Times New Roman" w:eastAsia="Times New Roman" w:hAnsi="Times New Roman" w:cs="Times New Roman"/>
            <w:sz w:val="24"/>
            <w:szCs w:val="24"/>
          </w:rPr>
          <w:t>Pakistan</w:t>
        </w:r>
      </w:ins>
      <w:r>
        <w:rPr>
          <w:rFonts w:ascii="Times New Roman" w:eastAsia="Times New Roman" w:hAnsi="Times New Roman" w:cs="Times New Roman"/>
          <w:sz w:val="24"/>
          <w:szCs w:val="24"/>
        </w:rPr>
        <w:t>, yet</w:t>
      </w:r>
      <w:proofErr w:type="gramEnd"/>
      <w:r>
        <w:rPr>
          <w:rFonts w:ascii="Times New Roman" w:eastAsia="Times New Roman" w:hAnsi="Times New Roman" w:cs="Times New Roman"/>
          <w:sz w:val="24"/>
          <w:szCs w:val="24"/>
        </w:rPr>
        <w:t xml:space="preserve"> is a common phenomenon. </w:t>
      </w:r>
      <w:proofErr w:type="gramStart"/>
      <w:r>
        <w:rPr>
          <w:rFonts w:ascii="Times New Roman" w:eastAsia="Times New Roman" w:hAnsi="Times New Roman" w:cs="Times New Roman"/>
          <w:sz w:val="24"/>
          <w:szCs w:val="24"/>
        </w:rPr>
        <w:t>Therefore</w:t>
      </w:r>
      <w:proofErr w:type="gramEnd"/>
      <w:r>
        <w:rPr>
          <w:rFonts w:ascii="Times New Roman" w:eastAsia="Times New Roman" w:hAnsi="Times New Roman" w:cs="Times New Roman"/>
          <w:sz w:val="24"/>
          <w:szCs w:val="24"/>
        </w:rPr>
        <w:t xml:space="preserve"> we have used the concept of invisible barriers. However, in the daily life, invisible barriers against Muslim minorities exist which have been created by certain influenti</w:t>
      </w:r>
      <w:r>
        <w:rPr>
          <w:rFonts w:ascii="Times New Roman" w:eastAsia="Times New Roman" w:hAnsi="Times New Roman" w:cs="Times New Roman"/>
          <w:sz w:val="24"/>
          <w:szCs w:val="24"/>
        </w:rPr>
        <w:t xml:space="preserve">al Sunni individuals and groups (such as by </w:t>
      </w:r>
      <w:proofErr w:type="spellStart"/>
      <w:r>
        <w:rPr>
          <w:rFonts w:ascii="Times New Roman" w:eastAsia="Times New Roman" w:hAnsi="Times New Roman" w:cs="Times New Roman"/>
          <w:sz w:val="24"/>
          <w:szCs w:val="24"/>
        </w:rPr>
        <w:t>hardline</w:t>
      </w:r>
      <w:proofErr w:type="spellEnd"/>
      <w:r>
        <w:rPr>
          <w:rFonts w:ascii="Times New Roman" w:eastAsia="Times New Roman" w:hAnsi="Times New Roman" w:cs="Times New Roman"/>
          <w:sz w:val="24"/>
          <w:szCs w:val="24"/>
        </w:rPr>
        <w:t xml:space="preserve"> Deobandi and Salafi/Wahhabi communities). At the societal level, due to biases against religious minorities, some people avoid </w:t>
      </w:r>
      <w:proofErr w:type="gramStart"/>
      <w:r>
        <w:rPr>
          <w:rFonts w:ascii="Times New Roman" w:eastAsia="Times New Roman" w:hAnsi="Times New Roman" w:cs="Times New Roman"/>
          <w:sz w:val="24"/>
          <w:szCs w:val="24"/>
        </w:rPr>
        <w:t>to hire</w:t>
      </w:r>
      <w:proofErr w:type="gramEnd"/>
      <w:r>
        <w:rPr>
          <w:rFonts w:ascii="Times New Roman" w:eastAsia="Times New Roman" w:hAnsi="Times New Roman" w:cs="Times New Roman"/>
          <w:sz w:val="24"/>
          <w:szCs w:val="24"/>
        </w:rPr>
        <w:t xml:space="preserve"> and promote them at work or such Muslim minorities face hate speech,</w:t>
      </w:r>
      <w:r>
        <w:rPr>
          <w:rFonts w:ascii="Times New Roman" w:eastAsia="Times New Roman" w:hAnsi="Times New Roman" w:cs="Times New Roman"/>
          <w:sz w:val="24"/>
          <w:szCs w:val="24"/>
        </w:rPr>
        <w:t xml:space="preserve"> persecution and violence. This situation is highly recognized by Muslim minorities. With respect to the political dimension, our findings indicate that the rights of religious minorities and their concerns have not been considered by the government. Inste</w:t>
      </w:r>
      <w:r>
        <w:rPr>
          <w:rFonts w:ascii="Times New Roman" w:eastAsia="Times New Roman" w:hAnsi="Times New Roman" w:cs="Times New Roman"/>
          <w:sz w:val="24"/>
          <w:szCs w:val="24"/>
        </w:rPr>
        <w:t>ad of taking those concerns into account, the government appears to be using the problems of religious minorities for political gain. Additionally, our findings contribute the discussion around political and societal aspects of religious minorities, by bui</w:t>
      </w:r>
      <w:r>
        <w:rPr>
          <w:rFonts w:ascii="Times New Roman" w:eastAsia="Times New Roman" w:hAnsi="Times New Roman" w:cs="Times New Roman"/>
          <w:sz w:val="24"/>
          <w:szCs w:val="24"/>
        </w:rPr>
        <w:t xml:space="preserve">lding a conceptual understanding of religious diversity and agency of religious minorities. In particular, we understand how agencies of religious minorities show </w:t>
      </w:r>
      <w:r>
        <w:rPr>
          <w:rFonts w:ascii="Times New Roman" w:eastAsia="Times New Roman" w:hAnsi="Times New Roman" w:cs="Times New Roman"/>
          <w:sz w:val="24"/>
          <w:szCs w:val="24"/>
        </w:rPr>
        <w:lastRenderedPageBreak/>
        <w:t>resistance against discrimination. It appears that two major strategies come to frontline: hi</w:t>
      </w:r>
      <w:r>
        <w:rPr>
          <w:rFonts w:ascii="Times New Roman" w:eastAsia="Times New Roman" w:hAnsi="Times New Roman" w:cs="Times New Roman"/>
          <w:sz w:val="24"/>
          <w:szCs w:val="24"/>
        </w:rPr>
        <w:t xml:space="preserve">ding one’s religious </w:t>
      </w:r>
      <w:proofErr w:type="gramStart"/>
      <w:r>
        <w:rPr>
          <w:rFonts w:ascii="Times New Roman" w:eastAsia="Times New Roman" w:hAnsi="Times New Roman" w:cs="Times New Roman"/>
          <w:sz w:val="24"/>
          <w:szCs w:val="24"/>
        </w:rPr>
        <w:t>identity, and</w:t>
      </w:r>
      <w:proofErr w:type="gramEnd"/>
      <w:r>
        <w:rPr>
          <w:rFonts w:ascii="Times New Roman" w:eastAsia="Times New Roman" w:hAnsi="Times New Roman" w:cs="Times New Roman"/>
          <w:sz w:val="24"/>
          <w:szCs w:val="24"/>
        </w:rPr>
        <w:t xml:space="preserve"> engaging in politics. Therefore, better legislation and follow-up seem crucial to improve the rights of religious minorities in the workplace.  </w:t>
      </w:r>
    </w:p>
    <w:p w:rsidR="00FF7F94" w:rsidRDefault="000F0498">
      <w:pPr>
        <w:rPr>
          <w:rFonts w:ascii="Times New Roman" w:eastAsia="Times New Roman" w:hAnsi="Times New Roman" w:cs="Times New Roman"/>
          <w:sz w:val="24"/>
          <w:szCs w:val="24"/>
        </w:rPr>
      </w:pPr>
      <w:r>
        <w:rPr>
          <w:rFonts w:ascii="Times New Roman" w:eastAsia="Times New Roman" w:hAnsi="Times New Roman" w:cs="Times New Roman"/>
          <w:sz w:val="24"/>
          <w:szCs w:val="24"/>
        </w:rPr>
        <w:t>Table 1. Low and high roads to religious diversity</w:t>
      </w:r>
    </w:p>
    <w:tbl>
      <w:tblPr>
        <w:tblStyle w:val="a2"/>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4536"/>
      </w:tblGrid>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LOW ROAD TO RELIGIOUS DIVERSITY</w:t>
            </w:r>
          </w:p>
        </w:tc>
        <w:tc>
          <w:tcPr>
            <w:tcW w:w="4536" w:type="dxa"/>
            <w:shd w:val="clear" w:color="auto" w:fill="auto"/>
            <w:tcMar>
              <w:top w:w="100" w:type="dxa"/>
              <w:left w:w="100" w:type="dxa"/>
              <w:bottom w:w="100" w:type="dxa"/>
              <w:right w:w="100" w:type="dxa"/>
            </w:tcMar>
          </w:tcPr>
          <w:p w:rsidR="00FF7F94" w:rsidRDefault="000F049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HIGH ROAD TO RELIGIOUS DIVERSITY</w:t>
            </w:r>
          </w:p>
        </w:tc>
      </w:tr>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Biased attitudes</w:t>
            </w:r>
          </w:p>
        </w:tc>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Synchronicity (acausal coexistence)</w:t>
            </w:r>
          </w:p>
        </w:tc>
      </w:tr>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Acts of bias</w:t>
            </w:r>
          </w:p>
        </w:tc>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Legal and voluntary regulation of inclusion</w:t>
            </w:r>
          </w:p>
        </w:tc>
      </w:tr>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Discrimination</w:t>
            </w:r>
          </w:p>
        </w:tc>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Multiculturalism</w:t>
            </w:r>
          </w:p>
        </w:tc>
      </w:tr>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Bias motivated violence</w:t>
            </w:r>
          </w:p>
        </w:tc>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Acts of kindness</w:t>
            </w:r>
          </w:p>
        </w:tc>
      </w:tr>
      <w:tr w:rsidR="00FF7F94">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Genocide</w:t>
            </w:r>
          </w:p>
        </w:tc>
        <w:tc>
          <w:tcPr>
            <w:tcW w:w="4536" w:type="dxa"/>
            <w:shd w:val="clear" w:color="auto" w:fill="auto"/>
            <w:tcMar>
              <w:top w:w="100" w:type="dxa"/>
              <w:left w:w="100" w:type="dxa"/>
              <w:bottom w:w="100" w:type="dxa"/>
              <w:right w:w="100" w:type="dxa"/>
            </w:tcMar>
          </w:tcPr>
          <w:p w:rsidR="00FF7F94" w:rsidRDefault="000F04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Inclusive attitudes</w:t>
            </w:r>
          </w:p>
        </w:tc>
      </w:tr>
    </w:tbl>
    <w:p w:rsidR="00FF7F94" w:rsidRDefault="00FF7F94">
      <w:pPr>
        <w:spacing w:line="480" w:lineRule="auto"/>
        <w:jc w:val="both"/>
        <w:rPr>
          <w:rFonts w:ascii="Times New Roman" w:eastAsia="Times New Roman" w:hAnsi="Times New Roman" w:cs="Times New Roman"/>
          <w:b/>
          <w:sz w:val="24"/>
          <w:szCs w:val="24"/>
        </w:rPr>
      </w:pPr>
    </w:p>
    <w:p w:rsidR="00FF7F94" w:rsidRDefault="00FF7F94">
      <w:pPr>
        <w:spacing w:line="480" w:lineRule="auto"/>
        <w:jc w:val="both"/>
        <w:rPr>
          <w:rFonts w:ascii="Times New Roman" w:eastAsia="Times New Roman" w:hAnsi="Times New Roman" w:cs="Times New Roman"/>
          <w:b/>
          <w:sz w:val="24"/>
          <w:szCs w:val="24"/>
        </w:rPr>
      </w:pPr>
    </w:p>
    <w:p w:rsidR="00FF7F94" w:rsidRDefault="00FF7F94">
      <w:pPr>
        <w:spacing w:line="480" w:lineRule="auto"/>
        <w:jc w:val="both"/>
        <w:rPr>
          <w:rFonts w:ascii="Times New Roman" w:eastAsia="Times New Roman" w:hAnsi="Times New Roman" w:cs="Times New Roman"/>
          <w:b/>
          <w:sz w:val="24"/>
          <w:szCs w:val="24"/>
        </w:rPr>
      </w:pPr>
    </w:p>
    <w:p w:rsidR="00FF7F94" w:rsidRDefault="000F0498">
      <w:pPr>
        <w:rPr>
          <w:rFonts w:ascii="Times New Roman" w:eastAsia="Times New Roman" w:hAnsi="Times New Roman" w:cs="Times New Roman"/>
          <w:b/>
          <w:sz w:val="24"/>
          <w:szCs w:val="24"/>
        </w:rPr>
      </w:pPr>
      <w:r>
        <w:br w:type="page"/>
      </w:r>
    </w:p>
    <w:p w:rsidR="00FF7F94" w:rsidRDefault="000F0498">
      <w:pPr>
        <w:spacing w:line="48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Al </w:t>
      </w:r>
      <w:proofErr w:type="spellStart"/>
      <w:r>
        <w:rPr>
          <w:rFonts w:ascii="Times New Roman" w:eastAsia="Times New Roman" w:hAnsi="Times New Roman" w:cs="Times New Roman"/>
          <w:color w:val="222222"/>
          <w:sz w:val="24"/>
          <w:szCs w:val="24"/>
          <w:highlight w:val="white"/>
        </w:rPr>
        <w:t>Ariss</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Vassilopoulou</w:t>
      </w:r>
      <w:proofErr w:type="spellEnd"/>
      <w:r>
        <w:rPr>
          <w:rFonts w:ascii="Times New Roman" w:eastAsia="Times New Roman" w:hAnsi="Times New Roman" w:cs="Times New Roman"/>
          <w:color w:val="222222"/>
          <w:sz w:val="24"/>
          <w:szCs w:val="24"/>
          <w:highlight w:val="white"/>
        </w:rPr>
        <w:t xml:space="preserve">, J., </w:t>
      </w:r>
      <w:proofErr w:type="spellStart"/>
      <w:r>
        <w:rPr>
          <w:rFonts w:ascii="Times New Roman" w:eastAsia="Times New Roman" w:hAnsi="Times New Roman" w:cs="Times New Roman"/>
          <w:color w:val="222222"/>
          <w:sz w:val="24"/>
          <w:szCs w:val="24"/>
          <w:highlight w:val="white"/>
        </w:rPr>
        <w:t>Ozbilgin</w:t>
      </w:r>
      <w:proofErr w:type="spellEnd"/>
      <w:r>
        <w:rPr>
          <w:rFonts w:ascii="Times New Roman" w:eastAsia="Times New Roman" w:hAnsi="Times New Roman" w:cs="Times New Roman"/>
          <w:color w:val="222222"/>
          <w:sz w:val="24"/>
          <w:szCs w:val="24"/>
          <w:highlight w:val="white"/>
        </w:rPr>
        <w:t xml:space="preserve">, M. F. &amp; Game </w:t>
      </w:r>
      <w:proofErr w:type="gramStart"/>
      <w:r>
        <w:rPr>
          <w:rFonts w:ascii="Times New Roman" w:eastAsia="Times New Roman" w:hAnsi="Times New Roman" w:cs="Times New Roman"/>
          <w:color w:val="222222"/>
          <w:sz w:val="24"/>
          <w:szCs w:val="24"/>
          <w:highlight w:val="white"/>
        </w:rPr>
        <w:t>A..</w:t>
      </w:r>
      <w:proofErr w:type="gramEnd"/>
      <w:r>
        <w:rPr>
          <w:rFonts w:ascii="Times New Roman" w:eastAsia="Times New Roman" w:hAnsi="Times New Roman" w:cs="Times New Roman"/>
          <w:color w:val="222222"/>
          <w:sz w:val="24"/>
          <w:szCs w:val="24"/>
          <w:highlight w:val="white"/>
        </w:rPr>
        <w:t xml:space="preserve"> (2013). Understanding career experiences of skilled minority ethnic workers in France </w:t>
      </w:r>
      <w:r>
        <w:rPr>
          <w:rFonts w:ascii="Times New Roman" w:eastAsia="Times New Roman" w:hAnsi="Times New Roman" w:cs="Times New Roman"/>
          <w:color w:val="222222"/>
          <w:sz w:val="24"/>
          <w:szCs w:val="24"/>
          <w:highlight w:val="white"/>
        </w:rPr>
        <w:t>and Germany. </w:t>
      </w:r>
      <w:r>
        <w:rPr>
          <w:rFonts w:ascii="Times New Roman" w:eastAsia="Times New Roman" w:hAnsi="Times New Roman" w:cs="Times New Roman"/>
          <w:i/>
          <w:color w:val="222222"/>
          <w:sz w:val="24"/>
          <w:szCs w:val="24"/>
          <w:highlight w:val="white"/>
        </w:rPr>
        <w:t>The International Journal of Human Resource Management,</w:t>
      </w:r>
      <w:r>
        <w:rPr>
          <w:rFonts w:ascii="Times New Roman" w:eastAsia="Times New Roman" w:hAnsi="Times New Roman" w:cs="Times New Roman"/>
          <w:color w:val="222222"/>
          <w:sz w:val="24"/>
          <w:szCs w:val="24"/>
          <w:highlight w:val="white"/>
        </w:rPr>
        <w:t> 24 (6), 1236-1256.</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Alkan</w:t>
      </w:r>
      <w:proofErr w:type="spellEnd"/>
      <w:r>
        <w:rPr>
          <w:rFonts w:ascii="Times New Roman" w:eastAsia="Times New Roman" w:hAnsi="Times New Roman" w:cs="Times New Roman"/>
          <w:color w:val="222222"/>
          <w:sz w:val="24"/>
          <w:szCs w:val="24"/>
          <w:highlight w:val="white"/>
        </w:rPr>
        <w:t>, T. (2007) ‘</w:t>
      </w:r>
      <w:proofErr w:type="spellStart"/>
      <w:r>
        <w:rPr>
          <w:rFonts w:ascii="Times New Roman" w:eastAsia="Times New Roman" w:hAnsi="Times New Roman" w:cs="Times New Roman"/>
          <w:color w:val="222222"/>
          <w:sz w:val="24"/>
          <w:szCs w:val="24"/>
          <w:highlight w:val="white"/>
        </w:rPr>
        <w:t>Vatana</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Millete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Hayırlı</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Olsun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Radikal</w:t>
      </w:r>
      <w:proofErr w:type="spellEnd"/>
      <w:r>
        <w:rPr>
          <w:rFonts w:ascii="Times New Roman" w:eastAsia="Times New Roman" w:hAnsi="Times New Roman" w:cs="Times New Roman"/>
          <w:color w:val="222222"/>
          <w:sz w:val="24"/>
          <w:szCs w:val="24"/>
          <w:highlight w:val="white"/>
        </w:rPr>
        <w:t xml:space="preserve"> (Turkish Daily), 24 July 2007</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Allport, G. W. (1950). The individual and his religion: a psychological interpretation. </w:t>
      </w:r>
      <w:r>
        <w:rPr>
          <w:rFonts w:ascii="Times New Roman" w:eastAsia="Times New Roman" w:hAnsi="Times New Roman" w:cs="Times New Roman"/>
          <w:i/>
          <w:color w:val="222222"/>
          <w:sz w:val="24"/>
          <w:szCs w:val="24"/>
          <w:highlight w:val="white"/>
        </w:rPr>
        <w:t>Journal of Social Issues</w:t>
      </w:r>
      <w:r>
        <w:rPr>
          <w:rFonts w:ascii="Times New Roman" w:eastAsia="Times New Roman" w:hAnsi="Times New Roman" w:cs="Times New Roman"/>
          <w:color w:val="222222"/>
          <w:sz w:val="24"/>
          <w:szCs w:val="24"/>
          <w:highlight w:val="white"/>
        </w:rPr>
        <w:t>, 4-23.</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Arslan, M. (2001). The work ethic values of prote</w:t>
      </w:r>
      <w:r>
        <w:rPr>
          <w:rFonts w:ascii="Times New Roman" w:eastAsia="Times New Roman" w:hAnsi="Times New Roman" w:cs="Times New Roman"/>
          <w:color w:val="222222"/>
          <w:sz w:val="24"/>
          <w:szCs w:val="24"/>
          <w:highlight w:val="white"/>
        </w:rPr>
        <w:t>stant British, Catholic Irish and Muslim Turkish managers. </w:t>
      </w:r>
      <w:r>
        <w:rPr>
          <w:rFonts w:ascii="Times New Roman" w:eastAsia="Times New Roman" w:hAnsi="Times New Roman" w:cs="Times New Roman"/>
          <w:i/>
          <w:color w:val="222222"/>
          <w:sz w:val="24"/>
          <w:szCs w:val="24"/>
          <w:highlight w:val="white"/>
        </w:rPr>
        <w:t>Journal of Business Ethics</w:t>
      </w:r>
      <w:r>
        <w:rPr>
          <w:rFonts w:ascii="Times New Roman" w:eastAsia="Times New Roman" w:hAnsi="Times New Roman" w:cs="Times New Roman"/>
          <w:color w:val="222222"/>
          <w:sz w:val="24"/>
          <w:szCs w:val="24"/>
          <w:highlight w:val="white"/>
        </w:rPr>
        <w:t xml:space="preserve"> 31(4), 321-339. </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Associations of </w:t>
      </w:r>
      <w:proofErr w:type="spellStart"/>
      <w:r>
        <w:rPr>
          <w:rFonts w:ascii="Times New Roman" w:eastAsia="Times New Roman" w:hAnsi="Times New Roman" w:cs="Times New Roman"/>
          <w:color w:val="222222"/>
          <w:sz w:val="24"/>
          <w:szCs w:val="24"/>
          <w:highlight w:val="white"/>
        </w:rPr>
        <w:t>Protestan</w:t>
      </w:r>
      <w:proofErr w:type="spellEnd"/>
      <w:r>
        <w:rPr>
          <w:rFonts w:ascii="Times New Roman" w:eastAsia="Times New Roman" w:hAnsi="Times New Roman" w:cs="Times New Roman"/>
          <w:color w:val="222222"/>
          <w:sz w:val="24"/>
          <w:szCs w:val="24"/>
          <w:highlight w:val="white"/>
        </w:rPr>
        <w:t xml:space="preserve"> Church (2013). “Human Rights Violations Report” available at: </w:t>
      </w:r>
      <w:r>
        <w:rPr>
          <w:rFonts w:ascii="Times New Roman" w:eastAsia="Times New Roman" w:hAnsi="Times New Roman" w:cs="Times New Roman"/>
          <w:sz w:val="24"/>
          <w:szCs w:val="24"/>
          <w:highlight w:val="white"/>
        </w:rPr>
        <w:t xml:space="preserve">http://www.protestankiliseler.org/ </w:t>
      </w:r>
      <w:r>
        <w:rPr>
          <w:rFonts w:ascii="Times New Roman" w:eastAsia="Times New Roman" w:hAnsi="Times New Roman" w:cs="Times New Roman"/>
          <w:color w:val="222222"/>
          <w:sz w:val="24"/>
          <w:szCs w:val="24"/>
          <w:highlight w:val="white"/>
        </w:rPr>
        <w:t>(Access date: 05/09/2014).</w:t>
      </w:r>
    </w:p>
    <w:p w:rsidR="00FF7F94" w:rsidRDefault="000F0498">
      <w:pPr>
        <w:spacing w:before="240" w:line="480" w:lineRule="auto"/>
        <w:ind w:left="360"/>
        <w:jc w:val="both"/>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Aut</w:t>
      </w:r>
      <w:r>
        <w:rPr>
          <w:rFonts w:ascii="Times New Roman" w:eastAsia="Times New Roman" w:hAnsi="Times New Roman" w:cs="Times New Roman"/>
          <w:b/>
          <w:color w:val="222222"/>
          <w:sz w:val="24"/>
          <w:szCs w:val="24"/>
          <w:highlight w:val="white"/>
        </w:rPr>
        <w:t>hor. (2009)</w:t>
      </w:r>
    </w:p>
    <w:p w:rsidR="00FF7F94" w:rsidRDefault="000F0498">
      <w:pPr>
        <w:spacing w:before="240" w:line="480" w:lineRule="auto"/>
        <w:ind w:left="360"/>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222222"/>
          <w:sz w:val="24"/>
          <w:szCs w:val="24"/>
          <w:highlight w:val="white"/>
        </w:rPr>
        <w:t>Batson, C. D. &amp; Burris C. T. (1994). Personal religion: Depressant or stimulant of prejudice and discrimination. </w:t>
      </w:r>
      <w:r>
        <w:rPr>
          <w:rFonts w:ascii="Times New Roman" w:eastAsia="Times New Roman" w:hAnsi="Times New Roman" w:cs="Times New Roman"/>
          <w:i/>
          <w:color w:val="222222"/>
          <w:sz w:val="24"/>
          <w:szCs w:val="24"/>
          <w:highlight w:val="white"/>
        </w:rPr>
        <w:t>The psychology of prejudice: The Ontario symposium</w:t>
      </w:r>
      <w:r>
        <w:rPr>
          <w:rFonts w:ascii="Times New Roman" w:eastAsia="Times New Roman" w:hAnsi="Times New Roman" w:cs="Times New Roman"/>
          <w:color w:val="222222"/>
          <w:sz w:val="24"/>
          <w:szCs w:val="24"/>
          <w:highlight w:val="white"/>
        </w:rPr>
        <w:t xml:space="preserve">. Vol. 7. Hillsdale, NJ: </w:t>
      </w:r>
      <w:proofErr w:type="gramStart"/>
      <w:r>
        <w:rPr>
          <w:rFonts w:ascii="Times New Roman" w:eastAsia="Times New Roman" w:hAnsi="Times New Roman" w:cs="Times New Roman"/>
          <w:color w:val="222222"/>
          <w:sz w:val="24"/>
          <w:szCs w:val="24"/>
          <w:highlight w:val="white"/>
        </w:rPr>
        <w:t>Erlbaum,.</w:t>
      </w:r>
      <w:proofErr w:type="gramEnd"/>
      <w:r>
        <w:rPr>
          <w:rFonts w:ascii="Times New Roman" w:eastAsia="Times New Roman" w:hAnsi="Times New Roman" w:cs="Times New Roman"/>
          <w:color w:val="222222"/>
          <w:sz w:val="24"/>
          <w:szCs w:val="24"/>
          <w:highlight w:val="white"/>
        </w:rPr>
        <w:t xml:space="preserve">   </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Bouma, G.; Haidar, A. </w:t>
      </w:r>
      <w:proofErr w:type="spellStart"/>
      <w:r>
        <w:rPr>
          <w:rFonts w:ascii="Times New Roman" w:eastAsia="Times New Roman" w:hAnsi="Times New Roman" w:cs="Times New Roman"/>
          <w:color w:val="222222"/>
          <w:sz w:val="24"/>
          <w:szCs w:val="24"/>
          <w:highlight w:val="white"/>
        </w:rPr>
        <w:t>Nayland</w:t>
      </w:r>
      <w:proofErr w:type="spellEnd"/>
      <w:r>
        <w:rPr>
          <w:rFonts w:ascii="Times New Roman" w:eastAsia="Times New Roman" w:hAnsi="Times New Roman" w:cs="Times New Roman"/>
          <w:color w:val="222222"/>
          <w:sz w:val="24"/>
          <w:szCs w:val="24"/>
          <w:highlight w:val="white"/>
        </w:rPr>
        <w:t xml:space="preserve">, C. &amp; Smith, </w:t>
      </w:r>
      <w:r>
        <w:rPr>
          <w:rFonts w:ascii="Times New Roman" w:eastAsia="Times New Roman" w:hAnsi="Times New Roman" w:cs="Times New Roman"/>
          <w:color w:val="222222"/>
          <w:sz w:val="24"/>
          <w:szCs w:val="24"/>
          <w:highlight w:val="white"/>
        </w:rPr>
        <w:t>W. (2003). Work, religious diversity and Islam. </w:t>
      </w:r>
      <w:r>
        <w:rPr>
          <w:rFonts w:ascii="Times New Roman" w:eastAsia="Times New Roman" w:hAnsi="Times New Roman" w:cs="Times New Roman"/>
          <w:i/>
          <w:color w:val="222222"/>
          <w:sz w:val="24"/>
          <w:szCs w:val="24"/>
          <w:highlight w:val="white"/>
        </w:rPr>
        <w:t>Asia Pacific Journal of Human Resources,</w:t>
      </w:r>
      <w:r>
        <w:rPr>
          <w:rFonts w:ascii="Times New Roman" w:eastAsia="Times New Roman" w:hAnsi="Times New Roman" w:cs="Times New Roman"/>
          <w:color w:val="222222"/>
          <w:sz w:val="24"/>
          <w:szCs w:val="24"/>
          <w:highlight w:val="white"/>
        </w:rPr>
        <w:t> 41(1), 51-61.</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Bourdieu, P. (1986). The forms of capital, In J. G. Richardson (Ed.), </w:t>
      </w:r>
      <w:r>
        <w:rPr>
          <w:rFonts w:ascii="Times New Roman" w:eastAsia="Times New Roman" w:hAnsi="Times New Roman" w:cs="Times New Roman"/>
          <w:i/>
          <w:color w:val="222222"/>
          <w:sz w:val="24"/>
          <w:szCs w:val="24"/>
          <w:highlight w:val="white"/>
        </w:rPr>
        <w:t>Handbook of theory and research for the sociology of education</w:t>
      </w:r>
      <w:r>
        <w:rPr>
          <w:rFonts w:ascii="Times New Roman" w:eastAsia="Times New Roman" w:hAnsi="Times New Roman" w:cs="Times New Roman"/>
          <w:color w:val="222222"/>
          <w:sz w:val="24"/>
          <w:szCs w:val="24"/>
          <w:highlight w:val="white"/>
        </w:rPr>
        <w:t xml:space="preserve"> (pp. 241-258) New Yo</w:t>
      </w:r>
      <w:r>
        <w:rPr>
          <w:rFonts w:ascii="Times New Roman" w:eastAsia="Times New Roman" w:hAnsi="Times New Roman" w:cs="Times New Roman"/>
          <w:color w:val="222222"/>
          <w:sz w:val="24"/>
          <w:szCs w:val="24"/>
          <w:highlight w:val="white"/>
        </w:rPr>
        <w:t>rk: Greenwood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 xml:space="preserve">Bourdieu, P. (1990).  </w:t>
      </w:r>
      <w:r>
        <w:rPr>
          <w:rFonts w:ascii="Times New Roman" w:eastAsia="Times New Roman" w:hAnsi="Times New Roman" w:cs="Times New Roman"/>
          <w:i/>
          <w:sz w:val="24"/>
          <w:szCs w:val="24"/>
        </w:rPr>
        <w:t>In Other Words, translated by Matthew Adamson</w:t>
      </w:r>
      <w:r>
        <w:rPr>
          <w:rFonts w:ascii="Times New Roman" w:eastAsia="Times New Roman" w:hAnsi="Times New Roman" w:cs="Times New Roman"/>
          <w:sz w:val="24"/>
          <w:szCs w:val="24"/>
        </w:rPr>
        <w:t xml:space="preserve"> (Stanford: Stanford University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 xml:space="preserve">Bourdieu, P. (1991). An interview with Pierre Bourdieu, by </w:t>
      </w:r>
      <w:proofErr w:type="spellStart"/>
      <w:r>
        <w:rPr>
          <w:rFonts w:ascii="Times New Roman" w:eastAsia="Times New Roman" w:hAnsi="Times New Roman" w:cs="Times New Roman"/>
          <w:color w:val="222222"/>
          <w:sz w:val="24"/>
          <w:szCs w:val="24"/>
          <w:highlight w:val="white"/>
        </w:rPr>
        <w:t>Beate</w:t>
      </w:r>
      <w:proofErr w:type="spellEnd"/>
      <w:r>
        <w:rPr>
          <w:rFonts w:ascii="Times New Roman" w:eastAsia="Times New Roman" w:hAnsi="Times New Roman" w:cs="Times New Roman"/>
          <w:color w:val="222222"/>
          <w:sz w:val="24"/>
          <w:szCs w:val="24"/>
          <w:highlight w:val="white"/>
        </w:rPr>
        <w:t xml:space="preserve"> Krais. In P. Bourdieu; Jean-Claude C. &amp; Jean-Claude P. (Eds.), </w:t>
      </w:r>
      <w:r>
        <w:rPr>
          <w:rFonts w:ascii="Times New Roman" w:eastAsia="Times New Roman" w:hAnsi="Times New Roman" w:cs="Times New Roman"/>
          <w:i/>
          <w:color w:val="222222"/>
          <w:sz w:val="24"/>
          <w:szCs w:val="24"/>
          <w:highlight w:val="white"/>
        </w:rPr>
        <w:t>The craft of sociology: Epistemological preliminaries</w:t>
      </w:r>
      <w:r>
        <w:rPr>
          <w:rFonts w:ascii="Times New Roman" w:eastAsia="Times New Roman" w:hAnsi="Times New Roman" w:cs="Times New Roman"/>
          <w:color w:val="222222"/>
          <w:sz w:val="24"/>
          <w:szCs w:val="24"/>
          <w:highlight w:val="white"/>
        </w:rPr>
        <w:t>: 247-259. Berlin: Walter de Gruyter.</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Bourdieu, P. (1998). </w:t>
      </w:r>
      <w:r>
        <w:rPr>
          <w:rFonts w:ascii="Times New Roman" w:eastAsia="Times New Roman" w:hAnsi="Times New Roman" w:cs="Times New Roman"/>
          <w:i/>
          <w:color w:val="222222"/>
          <w:sz w:val="24"/>
          <w:szCs w:val="24"/>
          <w:highlight w:val="white"/>
        </w:rPr>
        <w:t>Practical reason</w:t>
      </w:r>
      <w:r>
        <w:rPr>
          <w:rFonts w:ascii="Times New Roman" w:eastAsia="Times New Roman" w:hAnsi="Times New Roman" w:cs="Times New Roman"/>
          <w:i/>
          <w:color w:val="222222"/>
          <w:sz w:val="24"/>
          <w:szCs w:val="24"/>
          <w:highlight w:val="white"/>
        </w:rPr>
        <w:t>; On the theory of action</w:t>
      </w:r>
      <w:r>
        <w:rPr>
          <w:rFonts w:ascii="Times New Roman" w:eastAsia="Times New Roman" w:hAnsi="Times New Roman" w:cs="Times New Roman"/>
          <w:color w:val="222222"/>
          <w:sz w:val="24"/>
          <w:szCs w:val="24"/>
          <w:highlight w:val="white"/>
        </w:rPr>
        <w:t>. Cambridge: Polity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Bourdieu, P. (1977). </w:t>
      </w:r>
      <w:r>
        <w:rPr>
          <w:rFonts w:ascii="Times New Roman" w:eastAsia="Times New Roman" w:hAnsi="Times New Roman" w:cs="Times New Roman"/>
          <w:i/>
          <w:color w:val="222222"/>
          <w:sz w:val="24"/>
          <w:szCs w:val="24"/>
          <w:highlight w:val="white"/>
        </w:rPr>
        <w:t>Outline of theory of practice</w:t>
      </w:r>
      <w:r>
        <w:rPr>
          <w:rFonts w:ascii="Times New Roman" w:eastAsia="Times New Roman" w:hAnsi="Times New Roman" w:cs="Times New Roman"/>
          <w:color w:val="222222"/>
          <w:sz w:val="24"/>
          <w:szCs w:val="24"/>
          <w:highlight w:val="white"/>
        </w:rPr>
        <w:t>. Cambridge: Cambridge University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Çarkoğlu</w:t>
      </w:r>
      <w:proofErr w:type="spellEnd"/>
      <w:r>
        <w:rPr>
          <w:rFonts w:ascii="Times New Roman" w:eastAsia="Times New Roman" w:hAnsi="Times New Roman" w:cs="Times New Roman"/>
          <w:color w:val="222222"/>
          <w:sz w:val="24"/>
          <w:szCs w:val="24"/>
          <w:highlight w:val="white"/>
        </w:rPr>
        <w:t xml:space="preserve">, A. (2005). Political preferences of the Turkish electorate: reflections of an Alevi–Sunni cleavage. </w:t>
      </w:r>
      <w:r>
        <w:rPr>
          <w:rFonts w:ascii="Times New Roman" w:eastAsia="Times New Roman" w:hAnsi="Times New Roman" w:cs="Times New Roman"/>
          <w:i/>
          <w:color w:val="222222"/>
          <w:sz w:val="24"/>
          <w:szCs w:val="24"/>
          <w:highlight w:val="white"/>
        </w:rPr>
        <w:t>Tur</w:t>
      </w:r>
      <w:r>
        <w:rPr>
          <w:rFonts w:ascii="Times New Roman" w:eastAsia="Times New Roman" w:hAnsi="Times New Roman" w:cs="Times New Roman"/>
          <w:i/>
          <w:color w:val="222222"/>
          <w:sz w:val="24"/>
          <w:szCs w:val="24"/>
          <w:highlight w:val="white"/>
        </w:rPr>
        <w:t>kish Studies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w:t>
      </w:r>
      <w:r>
        <w:rPr>
          <w:rFonts w:ascii="Times New Roman" w:eastAsia="Times New Roman" w:hAnsi="Times New Roman" w:cs="Times New Roman"/>
          <w:color w:val="222222"/>
          <w:sz w:val="24"/>
          <w:szCs w:val="24"/>
          <w:highlight w:val="white"/>
        </w:rPr>
        <w:t>(2), 273-292.</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Castles, S. (2002). Migration and community formation under conditions of globalization.  </w:t>
      </w:r>
      <w:r>
        <w:rPr>
          <w:rFonts w:ascii="Times New Roman" w:eastAsia="Times New Roman" w:hAnsi="Times New Roman" w:cs="Times New Roman"/>
          <w:i/>
          <w:color w:val="222222"/>
          <w:sz w:val="24"/>
          <w:szCs w:val="24"/>
          <w:highlight w:val="white"/>
        </w:rPr>
        <w:t>International migration review,</w:t>
      </w:r>
      <w:r>
        <w:rPr>
          <w:rFonts w:ascii="Times New Roman" w:eastAsia="Times New Roman" w:hAnsi="Times New Roman" w:cs="Times New Roman"/>
          <w:color w:val="222222"/>
          <w:sz w:val="24"/>
          <w:szCs w:val="24"/>
          <w:highlight w:val="white"/>
        </w:rPr>
        <w:t> 36 (4), 1143-1168.</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Cheong, P. H.; Edwards, R.; </w:t>
      </w:r>
      <w:proofErr w:type="spellStart"/>
      <w:r>
        <w:rPr>
          <w:rFonts w:ascii="Times New Roman" w:eastAsia="Times New Roman" w:hAnsi="Times New Roman" w:cs="Times New Roman"/>
          <w:color w:val="222222"/>
          <w:sz w:val="24"/>
          <w:szCs w:val="24"/>
          <w:highlight w:val="white"/>
        </w:rPr>
        <w:t>Goulbourne</w:t>
      </w:r>
      <w:proofErr w:type="spellEnd"/>
      <w:r>
        <w:rPr>
          <w:rFonts w:ascii="Times New Roman" w:eastAsia="Times New Roman" w:hAnsi="Times New Roman" w:cs="Times New Roman"/>
          <w:color w:val="222222"/>
          <w:sz w:val="24"/>
          <w:szCs w:val="24"/>
          <w:highlight w:val="white"/>
        </w:rPr>
        <w:t xml:space="preserve">, H. &amp; </w:t>
      </w:r>
      <w:proofErr w:type="spellStart"/>
      <w:r>
        <w:rPr>
          <w:rFonts w:ascii="Times New Roman" w:eastAsia="Times New Roman" w:hAnsi="Times New Roman" w:cs="Times New Roman"/>
          <w:color w:val="222222"/>
          <w:sz w:val="24"/>
          <w:szCs w:val="24"/>
          <w:highlight w:val="white"/>
        </w:rPr>
        <w:t>Solomos</w:t>
      </w:r>
      <w:proofErr w:type="spellEnd"/>
      <w:r>
        <w:rPr>
          <w:rFonts w:ascii="Times New Roman" w:eastAsia="Times New Roman" w:hAnsi="Times New Roman" w:cs="Times New Roman"/>
          <w:color w:val="222222"/>
          <w:sz w:val="24"/>
          <w:szCs w:val="24"/>
          <w:highlight w:val="white"/>
        </w:rPr>
        <w:t>, J. (2007). Immigration, social c</w:t>
      </w:r>
      <w:r>
        <w:rPr>
          <w:rFonts w:ascii="Times New Roman" w:eastAsia="Times New Roman" w:hAnsi="Times New Roman" w:cs="Times New Roman"/>
          <w:color w:val="222222"/>
          <w:sz w:val="24"/>
          <w:szCs w:val="24"/>
          <w:highlight w:val="white"/>
        </w:rPr>
        <w:t>ohesion and social capital: A critical review. </w:t>
      </w:r>
      <w:r>
        <w:rPr>
          <w:rFonts w:ascii="Times New Roman" w:eastAsia="Times New Roman" w:hAnsi="Times New Roman" w:cs="Times New Roman"/>
          <w:i/>
          <w:color w:val="222222"/>
          <w:sz w:val="24"/>
          <w:szCs w:val="24"/>
          <w:highlight w:val="white"/>
        </w:rPr>
        <w:t>Critical social policy,</w:t>
      </w:r>
      <w:r>
        <w:rPr>
          <w:rFonts w:ascii="Times New Roman" w:eastAsia="Times New Roman" w:hAnsi="Times New Roman" w:cs="Times New Roman"/>
          <w:color w:val="222222"/>
          <w:sz w:val="24"/>
          <w:szCs w:val="24"/>
          <w:highlight w:val="white"/>
        </w:rPr>
        <w:t> 27(1), 24-49.</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Chudzikowski</w:t>
      </w:r>
      <w:proofErr w:type="spellEnd"/>
      <w:r>
        <w:rPr>
          <w:rFonts w:ascii="Times New Roman" w:eastAsia="Times New Roman" w:hAnsi="Times New Roman" w:cs="Times New Roman"/>
          <w:color w:val="222222"/>
          <w:sz w:val="24"/>
          <w:szCs w:val="24"/>
          <w:highlight w:val="white"/>
        </w:rPr>
        <w:t>, K. &amp; Mayrhofer, W. (2011). In search of the blue flower? Grand social theories and career research: The case of Bourdieu’s theory of practice. </w:t>
      </w:r>
      <w:r>
        <w:rPr>
          <w:rFonts w:ascii="Times New Roman" w:eastAsia="Times New Roman" w:hAnsi="Times New Roman" w:cs="Times New Roman"/>
          <w:i/>
          <w:color w:val="222222"/>
          <w:sz w:val="24"/>
          <w:szCs w:val="24"/>
          <w:highlight w:val="white"/>
        </w:rPr>
        <w:t>Human Relation</w:t>
      </w:r>
      <w:r>
        <w:rPr>
          <w:rFonts w:ascii="Times New Roman" w:eastAsia="Times New Roman" w:hAnsi="Times New Roman" w:cs="Times New Roman"/>
          <w:i/>
          <w:color w:val="222222"/>
          <w:sz w:val="24"/>
          <w:szCs w:val="24"/>
          <w:highlight w:val="white"/>
        </w:rPr>
        <w:t>s,</w:t>
      </w:r>
      <w:r>
        <w:rPr>
          <w:rFonts w:ascii="Times New Roman" w:eastAsia="Times New Roman" w:hAnsi="Times New Roman" w:cs="Times New Roman"/>
          <w:color w:val="222222"/>
          <w:sz w:val="24"/>
          <w:szCs w:val="24"/>
          <w:highlight w:val="white"/>
        </w:rPr>
        <w:t> 64(1), 19-36.</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Constitution of Turkey (1982) available at: h</w:t>
      </w:r>
      <w:r>
        <w:rPr>
          <w:rFonts w:ascii="Times New Roman" w:eastAsia="Times New Roman" w:hAnsi="Times New Roman" w:cs="Times New Roman"/>
          <w:sz w:val="24"/>
          <w:szCs w:val="24"/>
          <w:highlight w:val="white"/>
        </w:rPr>
        <w:t xml:space="preserve">ttp://global.tbmm.gov.tr/docs/constitution_en.pdf </w:t>
      </w:r>
      <w:r>
        <w:rPr>
          <w:rFonts w:ascii="Times New Roman" w:eastAsia="Times New Roman" w:hAnsi="Times New Roman" w:cs="Times New Roman"/>
          <w:color w:val="222222"/>
          <w:sz w:val="24"/>
          <w:szCs w:val="24"/>
          <w:highlight w:val="white"/>
        </w:rPr>
        <w:t>(Access date: 10/09/2014)</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Corbin, J. &amp; Strauss, A. (2008). </w:t>
      </w:r>
      <w:r>
        <w:rPr>
          <w:rFonts w:ascii="Times New Roman" w:eastAsia="Times New Roman" w:hAnsi="Times New Roman" w:cs="Times New Roman"/>
          <w:i/>
          <w:color w:val="222222"/>
          <w:sz w:val="24"/>
          <w:szCs w:val="24"/>
          <w:highlight w:val="white"/>
        </w:rPr>
        <w:t xml:space="preserve">Basics of Qualitative Research. </w:t>
      </w:r>
      <w:r>
        <w:rPr>
          <w:rFonts w:ascii="Times New Roman" w:eastAsia="Times New Roman" w:hAnsi="Times New Roman" w:cs="Times New Roman"/>
          <w:color w:val="222222"/>
          <w:sz w:val="24"/>
          <w:szCs w:val="24"/>
          <w:highlight w:val="white"/>
        </w:rPr>
        <w:t>London. Sage Publication, 3</w:t>
      </w:r>
      <w:r>
        <w:rPr>
          <w:rFonts w:ascii="Times New Roman" w:eastAsia="Times New Roman" w:hAnsi="Times New Roman" w:cs="Times New Roman"/>
          <w:color w:val="222222"/>
          <w:sz w:val="24"/>
          <w:szCs w:val="24"/>
          <w:highlight w:val="white"/>
          <w:vertAlign w:val="superscript"/>
        </w:rPr>
        <w:t>rd</w:t>
      </w:r>
      <w:r>
        <w:rPr>
          <w:rFonts w:ascii="Times New Roman" w:eastAsia="Times New Roman" w:hAnsi="Times New Roman" w:cs="Times New Roman"/>
          <w:color w:val="222222"/>
          <w:sz w:val="24"/>
          <w:szCs w:val="24"/>
          <w:highlight w:val="white"/>
        </w:rPr>
        <w:t xml:space="preserve"> Edition.</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Cromwell, J. B. (1997). Cultural discrimination: the reasonable accommodation of religion in the workplace. </w:t>
      </w:r>
      <w:r>
        <w:rPr>
          <w:rFonts w:ascii="Times New Roman" w:eastAsia="Times New Roman" w:hAnsi="Times New Roman" w:cs="Times New Roman"/>
          <w:i/>
          <w:color w:val="222222"/>
          <w:sz w:val="24"/>
          <w:szCs w:val="24"/>
          <w:highlight w:val="white"/>
        </w:rPr>
        <w:t>Employee Responsibilities and Rights Journal</w:t>
      </w:r>
      <w:r>
        <w:rPr>
          <w:rFonts w:ascii="Times New Roman" w:eastAsia="Times New Roman" w:hAnsi="Times New Roman" w:cs="Times New Roman"/>
          <w:color w:val="222222"/>
          <w:sz w:val="24"/>
          <w:szCs w:val="24"/>
          <w:highlight w:val="white"/>
        </w:rPr>
        <w:t>, 10 (2), 155-172.</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Crossley, N. (2001</w:t>
      </w:r>
      <w:proofErr w:type="gramStart"/>
      <w:r>
        <w:rPr>
          <w:rFonts w:ascii="Times New Roman" w:eastAsia="Times New Roman" w:hAnsi="Times New Roman" w:cs="Times New Roman"/>
          <w:color w:val="222222"/>
          <w:sz w:val="24"/>
          <w:szCs w:val="24"/>
          <w:highlight w:val="white"/>
        </w:rPr>
        <w:t>).The</w:t>
      </w:r>
      <w:proofErr w:type="gramEnd"/>
      <w:r>
        <w:rPr>
          <w:rFonts w:ascii="Times New Roman" w:eastAsia="Times New Roman" w:hAnsi="Times New Roman" w:cs="Times New Roman"/>
          <w:color w:val="222222"/>
          <w:sz w:val="24"/>
          <w:szCs w:val="24"/>
          <w:highlight w:val="white"/>
        </w:rPr>
        <w:t xml:space="preserve"> phenomenological habitus and its construction. </w:t>
      </w:r>
      <w:r>
        <w:rPr>
          <w:rFonts w:ascii="Times New Roman" w:eastAsia="Times New Roman" w:hAnsi="Times New Roman" w:cs="Times New Roman"/>
          <w:i/>
          <w:color w:val="222222"/>
          <w:sz w:val="24"/>
          <w:szCs w:val="24"/>
          <w:highlight w:val="white"/>
        </w:rPr>
        <w:t>Theory and Soc</w:t>
      </w:r>
      <w:r>
        <w:rPr>
          <w:rFonts w:ascii="Times New Roman" w:eastAsia="Times New Roman" w:hAnsi="Times New Roman" w:cs="Times New Roman"/>
          <w:i/>
          <w:color w:val="222222"/>
          <w:sz w:val="24"/>
          <w:szCs w:val="24"/>
          <w:highlight w:val="white"/>
        </w:rPr>
        <w:t>iety,</w:t>
      </w:r>
      <w:r>
        <w:rPr>
          <w:rFonts w:ascii="Times New Roman" w:eastAsia="Times New Roman" w:hAnsi="Times New Roman" w:cs="Times New Roman"/>
          <w:color w:val="222222"/>
          <w:sz w:val="24"/>
          <w:szCs w:val="24"/>
          <w:highlight w:val="white"/>
        </w:rPr>
        <w:t> 30(1), 81-120.</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Day, N. </w:t>
      </w:r>
      <w:proofErr w:type="gramStart"/>
      <w:r>
        <w:rPr>
          <w:rFonts w:ascii="Times New Roman" w:eastAsia="Times New Roman" w:hAnsi="Times New Roman" w:cs="Times New Roman"/>
          <w:color w:val="222222"/>
          <w:sz w:val="24"/>
          <w:szCs w:val="24"/>
          <w:highlight w:val="white"/>
        </w:rPr>
        <w:t>E.(</w:t>
      </w:r>
      <w:proofErr w:type="gramEnd"/>
      <w:r>
        <w:rPr>
          <w:rFonts w:ascii="Times New Roman" w:eastAsia="Times New Roman" w:hAnsi="Times New Roman" w:cs="Times New Roman"/>
          <w:color w:val="222222"/>
          <w:sz w:val="24"/>
          <w:szCs w:val="24"/>
          <w:highlight w:val="white"/>
        </w:rPr>
        <w:t xml:space="preserve">2005).Religion in the workplace: Correlates and consequences of individual </w:t>
      </w:r>
      <w:proofErr w:type="spellStart"/>
      <w:r>
        <w:rPr>
          <w:rFonts w:ascii="Times New Roman" w:eastAsia="Times New Roman" w:hAnsi="Times New Roman" w:cs="Times New Roman"/>
          <w:color w:val="222222"/>
          <w:sz w:val="24"/>
          <w:szCs w:val="24"/>
          <w:highlight w:val="white"/>
        </w:rPr>
        <w:t>behavior</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Journal of management, spirituality &amp; religion,</w:t>
      </w:r>
      <w:r>
        <w:rPr>
          <w:rFonts w:ascii="Times New Roman" w:eastAsia="Times New Roman" w:hAnsi="Times New Roman" w:cs="Times New Roman"/>
          <w:color w:val="222222"/>
          <w:sz w:val="24"/>
          <w:szCs w:val="24"/>
          <w:highlight w:val="white"/>
        </w:rPr>
        <w:t> 2(1), 104-135.</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Dianteill</w:t>
      </w:r>
      <w:proofErr w:type="spellEnd"/>
      <w:r>
        <w:rPr>
          <w:rFonts w:ascii="Times New Roman" w:eastAsia="Times New Roman" w:hAnsi="Times New Roman" w:cs="Times New Roman"/>
          <w:color w:val="222222"/>
          <w:sz w:val="24"/>
          <w:szCs w:val="24"/>
          <w:highlight w:val="white"/>
        </w:rPr>
        <w:t>, E. (2005) Pierre Bourdieu and the sociology of religion: A central and peripheral concern. </w:t>
      </w:r>
      <w:r>
        <w:rPr>
          <w:rFonts w:ascii="Times New Roman" w:eastAsia="Times New Roman" w:hAnsi="Times New Roman" w:cs="Times New Roman"/>
          <w:i/>
          <w:color w:val="222222"/>
          <w:sz w:val="24"/>
          <w:szCs w:val="24"/>
          <w:highlight w:val="white"/>
        </w:rPr>
        <w:t>After Bourdieu</w:t>
      </w:r>
      <w:r>
        <w:rPr>
          <w:rFonts w:ascii="Times New Roman" w:eastAsia="Times New Roman" w:hAnsi="Times New Roman" w:cs="Times New Roman"/>
          <w:color w:val="222222"/>
          <w:sz w:val="24"/>
          <w:szCs w:val="24"/>
          <w:highlight w:val="white"/>
        </w:rPr>
        <w:t xml:space="preserve">. Springer </w:t>
      </w:r>
      <w:proofErr w:type="gramStart"/>
      <w:r>
        <w:rPr>
          <w:rFonts w:ascii="Times New Roman" w:eastAsia="Times New Roman" w:hAnsi="Times New Roman" w:cs="Times New Roman"/>
          <w:color w:val="222222"/>
          <w:sz w:val="24"/>
          <w:szCs w:val="24"/>
          <w:highlight w:val="white"/>
        </w:rPr>
        <w:t>Netherlands,.</w:t>
      </w:r>
      <w:proofErr w:type="gramEnd"/>
      <w:r>
        <w:rPr>
          <w:rFonts w:ascii="Times New Roman" w:eastAsia="Times New Roman" w:hAnsi="Times New Roman" w:cs="Times New Roman"/>
          <w:color w:val="222222"/>
          <w:sz w:val="24"/>
          <w:szCs w:val="24"/>
          <w:highlight w:val="white"/>
        </w:rPr>
        <w:t xml:space="preserve"> 65-85.</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Dressler, M. (2008). </w:t>
      </w:r>
      <w:proofErr w:type="spellStart"/>
      <w:r>
        <w:rPr>
          <w:rFonts w:ascii="Times New Roman" w:eastAsia="Times New Roman" w:hAnsi="Times New Roman" w:cs="Times New Roman"/>
          <w:color w:val="222222"/>
          <w:sz w:val="24"/>
          <w:szCs w:val="24"/>
          <w:highlight w:val="white"/>
        </w:rPr>
        <w:t>Religio</w:t>
      </w:r>
      <w:proofErr w:type="spellEnd"/>
      <w:r>
        <w:rPr>
          <w:rFonts w:ascii="Times New Roman" w:eastAsia="Times New Roman" w:hAnsi="Times New Roman" w:cs="Times New Roman"/>
          <w:color w:val="222222"/>
          <w:sz w:val="24"/>
          <w:szCs w:val="24"/>
          <w:highlight w:val="white"/>
        </w:rPr>
        <w:t xml:space="preserve">-secular metamorphoses: The re-making of Turkish Alevism. </w:t>
      </w:r>
      <w:r>
        <w:rPr>
          <w:rFonts w:ascii="Times New Roman" w:eastAsia="Times New Roman" w:hAnsi="Times New Roman" w:cs="Times New Roman"/>
          <w:i/>
          <w:color w:val="222222"/>
          <w:sz w:val="24"/>
          <w:szCs w:val="24"/>
          <w:highlight w:val="white"/>
        </w:rPr>
        <w:t>Journal of the America</w:t>
      </w:r>
      <w:r>
        <w:rPr>
          <w:rFonts w:ascii="Times New Roman" w:eastAsia="Times New Roman" w:hAnsi="Times New Roman" w:cs="Times New Roman"/>
          <w:i/>
          <w:color w:val="222222"/>
          <w:sz w:val="24"/>
          <w:szCs w:val="24"/>
          <w:highlight w:val="white"/>
        </w:rPr>
        <w:t>n Academy of Religion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76</w:t>
      </w:r>
      <w:r>
        <w:rPr>
          <w:rFonts w:ascii="Times New Roman" w:eastAsia="Times New Roman" w:hAnsi="Times New Roman" w:cs="Times New Roman"/>
          <w:color w:val="222222"/>
          <w:sz w:val="24"/>
          <w:szCs w:val="24"/>
          <w:highlight w:val="white"/>
        </w:rPr>
        <w:t>(2), 280-311.</w:t>
      </w:r>
    </w:p>
    <w:p w:rsidR="00FF7F94" w:rsidRDefault="000F0498">
      <w:pPr>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Durkheim, E. (1964). </w:t>
      </w:r>
      <w:r>
        <w:rPr>
          <w:rFonts w:ascii="Times New Roman" w:eastAsia="Times New Roman" w:hAnsi="Times New Roman" w:cs="Times New Roman"/>
          <w:i/>
          <w:sz w:val="24"/>
          <w:szCs w:val="24"/>
        </w:rPr>
        <w:t>The Elementary Forms of Religious Life.</w:t>
      </w:r>
      <w:r>
        <w:rPr>
          <w:rFonts w:ascii="Times New Roman" w:eastAsia="Times New Roman" w:hAnsi="Times New Roman" w:cs="Times New Roman"/>
          <w:sz w:val="24"/>
          <w:szCs w:val="24"/>
        </w:rPr>
        <w:t xml:space="preserve"> London: Allen &amp; Unwin.</w:t>
      </w:r>
    </w:p>
    <w:p w:rsidR="00FF7F94" w:rsidRDefault="000F0498">
      <w:pPr>
        <w:spacing w:before="240" w:line="480" w:lineRule="auto"/>
        <w:ind w:left="284"/>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Fox, J. (2000</w:t>
      </w:r>
      <w:proofErr w:type="gramStart"/>
      <w:r>
        <w:rPr>
          <w:rFonts w:ascii="Times New Roman" w:eastAsia="Times New Roman" w:hAnsi="Times New Roman" w:cs="Times New Roman"/>
          <w:color w:val="222222"/>
          <w:sz w:val="24"/>
          <w:szCs w:val="24"/>
          <w:highlight w:val="white"/>
        </w:rPr>
        <w:t>).Religious</w:t>
      </w:r>
      <w:proofErr w:type="gramEnd"/>
      <w:r>
        <w:rPr>
          <w:rFonts w:ascii="Times New Roman" w:eastAsia="Times New Roman" w:hAnsi="Times New Roman" w:cs="Times New Roman"/>
          <w:color w:val="222222"/>
          <w:sz w:val="24"/>
          <w:szCs w:val="24"/>
          <w:highlight w:val="white"/>
        </w:rPr>
        <w:t xml:space="preserve"> Causes of Discrimination against Ethno</w:t>
      </w:r>
      <w:r>
        <w:rPr>
          <w:rFonts w:ascii="Cambria Math" w:eastAsia="Cambria Math" w:hAnsi="Cambria Math" w:cs="Cambria Math"/>
          <w:color w:val="222222"/>
          <w:sz w:val="24"/>
          <w:szCs w:val="24"/>
          <w:highlight w:val="white"/>
        </w:rPr>
        <w:t>‐</w:t>
      </w:r>
      <w:r>
        <w:rPr>
          <w:rFonts w:ascii="Times New Roman" w:eastAsia="Times New Roman" w:hAnsi="Times New Roman" w:cs="Times New Roman"/>
          <w:color w:val="222222"/>
          <w:sz w:val="24"/>
          <w:szCs w:val="24"/>
          <w:highlight w:val="white"/>
        </w:rPr>
        <w:t>Religious Minorities. </w:t>
      </w:r>
      <w:r>
        <w:rPr>
          <w:rFonts w:ascii="Times New Roman" w:eastAsia="Times New Roman" w:hAnsi="Times New Roman" w:cs="Times New Roman"/>
          <w:i/>
          <w:color w:val="222222"/>
          <w:sz w:val="24"/>
          <w:szCs w:val="24"/>
          <w:highlight w:val="white"/>
        </w:rPr>
        <w:t>International Studies Quarterly,</w:t>
      </w:r>
      <w:r>
        <w:rPr>
          <w:rFonts w:ascii="Times New Roman" w:eastAsia="Times New Roman" w:hAnsi="Times New Roman" w:cs="Times New Roman"/>
          <w:color w:val="222222"/>
          <w:sz w:val="24"/>
          <w:szCs w:val="24"/>
          <w:highlight w:val="white"/>
        </w:rPr>
        <w:t> 44(3), 423-450</w:t>
      </w:r>
      <w:r>
        <w:rPr>
          <w:rFonts w:ascii="Times New Roman" w:eastAsia="Times New Roman" w:hAnsi="Times New Roman" w:cs="Times New Roman"/>
          <w:color w:val="222222"/>
          <w:sz w:val="24"/>
          <w:szCs w:val="24"/>
          <w:highlight w:val="white"/>
        </w:rPr>
        <w:t>.</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Fox, J. (2013</w:t>
      </w:r>
      <w:proofErr w:type="gramStart"/>
      <w:r>
        <w:rPr>
          <w:rFonts w:ascii="Times New Roman" w:eastAsia="Times New Roman" w:hAnsi="Times New Roman" w:cs="Times New Roman"/>
          <w:color w:val="222222"/>
          <w:sz w:val="24"/>
          <w:szCs w:val="24"/>
          <w:highlight w:val="white"/>
        </w:rPr>
        <w:t>).Religious</w:t>
      </w:r>
      <w:proofErr w:type="gramEnd"/>
      <w:r>
        <w:rPr>
          <w:rFonts w:ascii="Times New Roman" w:eastAsia="Times New Roman" w:hAnsi="Times New Roman" w:cs="Times New Roman"/>
          <w:color w:val="222222"/>
          <w:sz w:val="24"/>
          <w:szCs w:val="24"/>
          <w:highlight w:val="white"/>
        </w:rPr>
        <w:t xml:space="preserve"> Discrimination against Religious Minorities in Middle Eastern Muslim States. </w:t>
      </w:r>
      <w:r>
        <w:rPr>
          <w:rFonts w:ascii="Times New Roman" w:eastAsia="Times New Roman" w:hAnsi="Times New Roman" w:cs="Times New Roman"/>
          <w:i/>
          <w:color w:val="222222"/>
          <w:sz w:val="24"/>
          <w:szCs w:val="24"/>
          <w:highlight w:val="white"/>
        </w:rPr>
        <w:t>Civil Wars,</w:t>
      </w:r>
      <w:r>
        <w:rPr>
          <w:rFonts w:ascii="Times New Roman" w:eastAsia="Times New Roman" w:hAnsi="Times New Roman" w:cs="Times New Roman"/>
          <w:color w:val="222222"/>
          <w:sz w:val="24"/>
          <w:szCs w:val="24"/>
          <w:highlight w:val="white"/>
        </w:rPr>
        <w:t> 15(4), 454-470.</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Göl</w:t>
      </w:r>
      <w:proofErr w:type="spellEnd"/>
      <w:r>
        <w:rPr>
          <w:rFonts w:ascii="Times New Roman" w:eastAsia="Times New Roman" w:hAnsi="Times New Roman" w:cs="Times New Roman"/>
          <w:color w:val="222222"/>
          <w:sz w:val="24"/>
          <w:szCs w:val="24"/>
          <w:highlight w:val="white"/>
        </w:rPr>
        <w:t>, A. (2009</w:t>
      </w:r>
      <w:proofErr w:type="gramStart"/>
      <w:r>
        <w:rPr>
          <w:rFonts w:ascii="Times New Roman" w:eastAsia="Times New Roman" w:hAnsi="Times New Roman" w:cs="Times New Roman"/>
          <w:color w:val="222222"/>
          <w:sz w:val="24"/>
          <w:szCs w:val="24"/>
          <w:highlight w:val="white"/>
        </w:rPr>
        <w:t>).The</w:t>
      </w:r>
      <w:proofErr w:type="gramEnd"/>
      <w:r>
        <w:rPr>
          <w:rFonts w:ascii="Times New Roman" w:eastAsia="Times New Roman" w:hAnsi="Times New Roman" w:cs="Times New Roman"/>
          <w:color w:val="222222"/>
          <w:sz w:val="24"/>
          <w:szCs w:val="24"/>
          <w:highlight w:val="white"/>
        </w:rPr>
        <w:t xml:space="preserve"> identity of Turkey: Muslim and secular. </w:t>
      </w:r>
      <w:r>
        <w:rPr>
          <w:rFonts w:ascii="Times New Roman" w:eastAsia="Times New Roman" w:hAnsi="Times New Roman" w:cs="Times New Roman"/>
          <w:i/>
          <w:color w:val="222222"/>
          <w:sz w:val="24"/>
          <w:szCs w:val="24"/>
          <w:highlight w:val="white"/>
        </w:rPr>
        <w:t xml:space="preserve">Third World Quarterly, </w:t>
      </w:r>
      <w:r>
        <w:rPr>
          <w:rFonts w:ascii="Times New Roman" w:eastAsia="Times New Roman" w:hAnsi="Times New Roman" w:cs="Times New Roman"/>
          <w:color w:val="222222"/>
          <w:sz w:val="24"/>
          <w:szCs w:val="24"/>
          <w:highlight w:val="white"/>
        </w:rPr>
        <w:t>30(4), 795-811.</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Golsorkhi</w:t>
      </w:r>
      <w:proofErr w:type="spellEnd"/>
      <w:r>
        <w:rPr>
          <w:rFonts w:ascii="Times New Roman" w:eastAsia="Times New Roman" w:hAnsi="Times New Roman" w:cs="Times New Roman"/>
          <w:color w:val="222222"/>
          <w:sz w:val="24"/>
          <w:szCs w:val="24"/>
          <w:highlight w:val="white"/>
        </w:rPr>
        <w:t xml:space="preserve">, D.; </w:t>
      </w:r>
      <w:proofErr w:type="spellStart"/>
      <w:r>
        <w:rPr>
          <w:rFonts w:ascii="Times New Roman" w:eastAsia="Times New Roman" w:hAnsi="Times New Roman" w:cs="Times New Roman"/>
          <w:color w:val="222222"/>
          <w:sz w:val="24"/>
          <w:szCs w:val="24"/>
          <w:highlight w:val="white"/>
        </w:rPr>
        <w:t>Leca</w:t>
      </w:r>
      <w:proofErr w:type="spellEnd"/>
      <w:r>
        <w:rPr>
          <w:rFonts w:ascii="Times New Roman" w:eastAsia="Times New Roman" w:hAnsi="Times New Roman" w:cs="Times New Roman"/>
          <w:color w:val="222222"/>
          <w:sz w:val="24"/>
          <w:szCs w:val="24"/>
          <w:highlight w:val="white"/>
        </w:rPr>
        <w:t>, B.; L</w:t>
      </w:r>
      <w:r>
        <w:rPr>
          <w:rFonts w:ascii="Times New Roman" w:eastAsia="Times New Roman" w:hAnsi="Times New Roman" w:cs="Times New Roman"/>
          <w:color w:val="222222"/>
          <w:sz w:val="24"/>
          <w:szCs w:val="24"/>
          <w:highlight w:val="white"/>
        </w:rPr>
        <w:t xml:space="preserve">ounsbury, M. &amp; Ramirez, </w:t>
      </w:r>
      <w:proofErr w:type="gramStart"/>
      <w:r>
        <w:rPr>
          <w:rFonts w:ascii="Times New Roman" w:eastAsia="Times New Roman" w:hAnsi="Times New Roman" w:cs="Times New Roman"/>
          <w:color w:val="222222"/>
          <w:sz w:val="24"/>
          <w:szCs w:val="24"/>
          <w:highlight w:val="white"/>
        </w:rPr>
        <w:t>C.(</w:t>
      </w:r>
      <w:proofErr w:type="gramEnd"/>
      <w:r>
        <w:rPr>
          <w:rFonts w:ascii="Times New Roman" w:eastAsia="Times New Roman" w:hAnsi="Times New Roman" w:cs="Times New Roman"/>
          <w:color w:val="222222"/>
          <w:sz w:val="24"/>
          <w:szCs w:val="24"/>
          <w:highlight w:val="white"/>
        </w:rPr>
        <w:t>2009).Analysing, accounting for and unmasking domination: on our role as scholars of practice, practitioners of social science and public intellectuals. </w:t>
      </w:r>
      <w:r>
        <w:rPr>
          <w:rFonts w:ascii="Times New Roman" w:eastAsia="Times New Roman" w:hAnsi="Times New Roman" w:cs="Times New Roman"/>
          <w:i/>
          <w:color w:val="222222"/>
          <w:sz w:val="24"/>
          <w:szCs w:val="24"/>
          <w:highlight w:val="white"/>
        </w:rPr>
        <w:t>Organization,</w:t>
      </w:r>
      <w:r>
        <w:rPr>
          <w:rFonts w:ascii="Times New Roman" w:eastAsia="Times New Roman" w:hAnsi="Times New Roman" w:cs="Times New Roman"/>
          <w:color w:val="222222"/>
          <w:sz w:val="24"/>
          <w:szCs w:val="24"/>
          <w:highlight w:val="white"/>
        </w:rPr>
        <w:t> 16(6), 779-797.</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Gozuaydin</w:t>
      </w:r>
      <w:proofErr w:type="spellEnd"/>
      <w:r>
        <w:rPr>
          <w:rFonts w:ascii="Times New Roman" w:eastAsia="Times New Roman" w:hAnsi="Times New Roman" w:cs="Times New Roman"/>
          <w:color w:val="222222"/>
          <w:sz w:val="24"/>
          <w:szCs w:val="24"/>
          <w:highlight w:val="white"/>
        </w:rPr>
        <w:t xml:space="preserve">, I. (2014). Din </w:t>
      </w:r>
      <w:proofErr w:type="spellStart"/>
      <w:r>
        <w:rPr>
          <w:rFonts w:ascii="Times New Roman" w:eastAsia="Times New Roman" w:hAnsi="Times New Roman" w:cs="Times New Roman"/>
          <w:color w:val="222222"/>
          <w:sz w:val="24"/>
          <w:szCs w:val="24"/>
          <w:highlight w:val="white"/>
        </w:rPr>
        <w:t>ve</w:t>
      </w:r>
      <w:proofErr w:type="spellEnd"/>
      <w:r>
        <w:rPr>
          <w:rFonts w:ascii="Times New Roman" w:eastAsia="Times New Roman" w:hAnsi="Times New Roman" w:cs="Times New Roman"/>
          <w:color w:val="222222"/>
          <w:sz w:val="24"/>
          <w:szCs w:val="24"/>
          <w:highlight w:val="white"/>
        </w:rPr>
        <w:t xml:space="preserve"> Bourdieu. </w:t>
      </w:r>
      <w:proofErr w:type="spellStart"/>
      <w:r>
        <w:rPr>
          <w:rFonts w:ascii="Times New Roman" w:eastAsia="Times New Roman" w:hAnsi="Times New Roman" w:cs="Times New Roman"/>
          <w:i/>
          <w:color w:val="222222"/>
          <w:sz w:val="24"/>
          <w:szCs w:val="24"/>
          <w:highlight w:val="white"/>
        </w:rPr>
        <w:t>cognito</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Yapi</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Kredi</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yayinlari</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 xml:space="preserve">76, 389-401. </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Harpaz</w:t>
      </w:r>
      <w:proofErr w:type="spellEnd"/>
      <w:r>
        <w:rPr>
          <w:rFonts w:ascii="Times New Roman" w:eastAsia="Times New Roman" w:hAnsi="Times New Roman" w:cs="Times New Roman"/>
          <w:color w:val="222222"/>
          <w:sz w:val="24"/>
          <w:szCs w:val="24"/>
          <w:highlight w:val="white"/>
        </w:rPr>
        <w:t>, I. (1998</w:t>
      </w:r>
      <w:proofErr w:type="gramStart"/>
      <w:r>
        <w:rPr>
          <w:rFonts w:ascii="Times New Roman" w:eastAsia="Times New Roman" w:hAnsi="Times New Roman" w:cs="Times New Roman"/>
          <w:color w:val="222222"/>
          <w:sz w:val="24"/>
          <w:szCs w:val="24"/>
          <w:highlight w:val="white"/>
        </w:rPr>
        <w:t>).Cross</w:t>
      </w:r>
      <w:proofErr w:type="gramEnd"/>
      <w:r>
        <w:rPr>
          <w:rFonts w:ascii="Times New Roman" w:eastAsia="Times New Roman" w:hAnsi="Times New Roman" w:cs="Times New Roman"/>
          <w:color w:val="222222"/>
          <w:sz w:val="24"/>
          <w:szCs w:val="24"/>
          <w:highlight w:val="white"/>
        </w:rPr>
        <w:t>-national comparison of religious conviction and the meaning of work. </w:t>
      </w:r>
      <w:r>
        <w:rPr>
          <w:rFonts w:ascii="Times New Roman" w:eastAsia="Times New Roman" w:hAnsi="Times New Roman" w:cs="Times New Roman"/>
          <w:i/>
          <w:color w:val="222222"/>
          <w:sz w:val="24"/>
          <w:szCs w:val="24"/>
          <w:highlight w:val="white"/>
        </w:rPr>
        <w:t>Cross-Cultural Research,</w:t>
      </w:r>
      <w:r>
        <w:rPr>
          <w:rFonts w:ascii="Times New Roman" w:eastAsia="Times New Roman" w:hAnsi="Times New Roman" w:cs="Times New Roman"/>
          <w:color w:val="222222"/>
          <w:sz w:val="24"/>
          <w:szCs w:val="24"/>
          <w:highlight w:val="white"/>
        </w:rPr>
        <w:t> 32(2), 143-170.</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Harvey, J. B. (2001</w:t>
      </w:r>
      <w:proofErr w:type="gramStart"/>
      <w:r>
        <w:rPr>
          <w:rFonts w:ascii="Times New Roman" w:eastAsia="Times New Roman" w:hAnsi="Times New Roman" w:cs="Times New Roman"/>
          <w:color w:val="222222"/>
          <w:sz w:val="24"/>
          <w:szCs w:val="24"/>
          <w:highlight w:val="white"/>
        </w:rPr>
        <w:t>).Reflections</w:t>
      </w:r>
      <w:proofErr w:type="gramEnd"/>
      <w:r>
        <w:rPr>
          <w:rFonts w:ascii="Times New Roman" w:eastAsia="Times New Roman" w:hAnsi="Times New Roman" w:cs="Times New Roman"/>
          <w:color w:val="222222"/>
          <w:sz w:val="24"/>
          <w:szCs w:val="24"/>
          <w:highlight w:val="white"/>
        </w:rPr>
        <w:t xml:space="preserve"> on books by authors who apparently are terrified ab</w:t>
      </w:r>
      <w:r>
        <w:rPr>
          <w:rFonts w:ascii="Times New Roman" w:eastAsia="Times New Roman" w:hAnsi="Times New Roman" w:cs="Times New Roman"/>
          <w:color w:val="222222"/>
          <w:sz w:val="24"/>
          <w:szCs w:val="24"/>
          <w:highlight w:val="white"/>
        </w:rPr>
        <w:t xml:space="preserve">out really exploring spirituality and leadership. </w:t>
      </w:r>
      <w:r>
        <w:rPr>
          <w:rFonts w:ascii="Times New Roman" w:eastAsia="Times New Roman" w:hAnsi="Times New Roman" w:cs="Times New Roman"/>
          <w:i/>
          <w:color w:val="222222"/>
          <w:sz w:val="24"/>
          <w:szCs w:val="24"/>
          <w:highlight w:val="white"/>
        </w:rPr>
        <w:t>Leadership Quarterly</w:t>
      </w:r>
      <w:r>
        <w:rPr>
          <w:rFonts w:ascii="Times New Roman" w:eastAsia="Times New Roman" w:hAnsi="Times New Roman" w:cs="Times New Roman"/>
          <w:color w:val="222222"/>
          <w:sz w:val="24"/>
          <w:szCs w:val="24"/>
          <w:highlight w:val="white"/>
        </w:rPr>
        <w:t>, 12(3), 377-378.</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Hicks, D. A. (2002</w:t>
      </w:r>
      <w:proofErr w:type="gramStart"/>
      <w:r>
        <w:rPr>
          <w:rFonts w:ascii="Times New Roman" w:eastAsia="Times New Roman" w:hAnsi="Times New Roman" w:cs="Times New Roman"/>
          <w:color w:val="222222"/>
          <w:sz w:val="24"/>
          <w:szCs w:val="24"/>
          <w:highlight w:val="white"/>
        </w:rPr>
        <w:t>).Spiritual</w:t>
      </w:r>
      <w:proofErr w:type="gramEnd"/>
      <w:r>
        <w:rPr>
          <w:rFonts w:ascii="Times New Roman" w:eastAsia="Times New Roman" w:hAnsi="Times New Roman" w:cs="Times New Roman"/>
          <w:color w:val="222222"/>
          <w:sz w:val="24"/>
          <w:szCs w:val="24"/>
          <w:highlight w:val="white"/>
        </w:rPr>
        <w:t xml:space="preserve"> and religious diversity in the workplace: Implications for leadership. </w:t>
      </w:r>
      <w:r>
        <w:rPr>
          <w:rFonts w:ascii="Times New Roman" w:eastAsia="Times New Roman" w:hAnsi="Times New Roman" w:cs="Times New Roman"/>
          <w:i/>
          <w:color w:val="222222"/>
          <w:sz w:val="24"/>
          <w:szCs w:val="24"/>
          <w:highlight w:val="white"/>
        </w:rPr>
        <w:t>The Leadership Quarterly,</w:t>
      </w:r>
      <w:r>
        <w:rPr>
          <w:rFonts w:ascii="Times New Roman" w:eastAsia="Times New Roman" w:hAnsi="Times New Roman" w:cs="Times New Roman"/>
          <w:color w:val="222222"/>
          <w:sz w:val="24"/>
          <w:szCs w:val="24"/>
          <w:highlight w:val="white"/>
        </w:rPr>
        <w:t> 13(4), 379-396.</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Hood, R. W., Jr., </w:t>
      </w:r>
      <w:proofErr w:type="spellStart"/>
      <w:r>
        <w:rPr>
          <w:rFonts w:ascii="Times New Roman" w:eastAsia="Times New Roman" w:hAnsi="Times New Roman" w:cs="Times New Roman"/>
          <w:color w:val="222222"/>
          <w:sz w:val="24"/>
          <w:szCs w:val="24"/>
          <w:highlight w:val="white"/>
        </w:rPr>
        <w:t>Spilka</w:t>
      </w:r>
      <w:proofErr w:type="spellEnd"/>
      <w:r>
        <w:rPr>
          <w:rFonts w:ascii="Times New Roman" w:eastAsia="Times New Roman" w:hAnsi="Times New Roman" w:cs="Times New Roman"/>
          <w:color w:val="222222"/>
          <w:sz w:val="24"/>
          <w:szCs w:val="24"/>
          <w:highlight w:val="white"/>
        </w:rPr>
        <w:t xml:space="preserve">, B., Hunsberger, B. &amp; Gorsuch, R. (1996). </w:t>
      </w:r>
      <w:r>
        <w:rPr>
          <w:rFonts w:ascii="Times New Roman" w:eastAsia="Times New Roman" w:hAnsi="Times New Roman" w:cs="Times New Roman"/>
          <w:i/>
          <w:color w:val="222222"/>
          <w:sz w:val="24"/>
          <w:szCs w:val="24"/>
          <w:highlight w:val="white"/>
        </w:rPr>
        <w:t>The psychology of religion: An empirical appro</w:t>
      </w:r>
      <w:r>
        <w:rPr>
          <w:rFonts w:ascii="Times New Roman" w:eastAsia="Times New Roman" w:hAnsi="Times New Roman" w:cs="Times New Roman"/>
          <w:i/>
          <w:color w:val="222222"/>
          <w:sz w:val="24"/>
          <w:szCs w:val="24"/>
          <w:highlight w:val="white"/>
        </w:rPr>
        <w:t>ach (2nd ed.).</w:t>
      </w:r>
      <w:r>
        <w:rPr>
          <w:rFonts w:ascii="Times New Roman" w:eastAsia="Times New Roman" w:hAnsi="Times New Roman" w:cs="Times New Roman"/>
          <w:color w:val="222222"/>
          <w:sz w:val="24"/>
          <w:szCs w:val="24"/>
          <w:highlight w:val="white"/>
        </w:rPr>
        <w:t xml:space="preserve"> New York: Guilford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Hunsberger, B. &amp; Jackson, L. M. (2005). Religion, meaning, and prejudice. </w:t>
      </w:r>
      <w:r>
        <w:rPr>
          <w:rFonts w:ascii="Times New Roman" w:eastAsia="Times New Roman" w:hAnsi="Times New Roman" w:cs="Times New Roman"/>
          <w:i/>
          <w:color w:val="222222"/>
          <w:sz w:val="24"/>
          <w:szCs w:val="24"/>
          <w:highlight w:val="white"/>
        </w:rPr>
        <w:t>Journal of Social Issues,</w:t>
      </w:r>
      <w:r>
        <w:rPr>
          <w:rFonts w:ascii="Times New Roman" w:eastAsia="Times New Roman" w:hAnsi="Times New Roman" w:cs="Times New Roman"/>
          <w:color w:val="222222"/>
          <w:sz w:val="24"/>
          <w:szCs w:val="24"/>
          <w:highlight w:val="white"/>
        </w:rPr>
        <w:t> 61(4), 807-826.</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Huntington, S. P. (1996) </w:t>
      </w:r>
      <w:r>
        <w:rPr>
          <w:rFonts w:ascii="Times New Roman" w:eastAsia="Times New Roman" w:hAnsi="Times New Roman" w:cs="Times New Roman"/>
          <w:i/>
          <w:color w:val="222222"/>
          <w:sz w:val="24"/>
          <w:szCs w:val="24"/>
          <w:highlight w:val="white"/>
        </w:rPr>
        <w:t>The clash of civilizations and the remaking of world order</w:t>
      </w:r>
      <w:r>
        <w:rPr>
          <w:rFonts w:ascii="Times New Roman" w:eastAsia="Times New Roman" w:hAnsi="Times New Roman" w:cs="Times New Roman"/>
          <w:color w:val="222222"/>
          <w:sz w:val="24"/>
          <w:szCs w:val="24"/>
          <w:highlight w:val="white"/>
        </w:rPr>
        <w:t>. Penguin Books I</w:t>
      </w:r>
      <w:r>
        <w:rPr>
          <w:rFonts w:ascii="Times New Roman" w:eastAsia="Times New Roman" w:hAnsi="Times New Roman" w:cs="Times New Roman"/>
          <w:color w:val="222222"/>
          <w:sz w:val="24"/>
          <w:szCs w:val="24"/>
          <w:highlight w:val="white"/>
        </w:rPr>
        <w:t>ndia,</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Jackson, L. M., &amp; Hunsberger, B. (1999</w:t>
      </w:r>
      <w:proofErr w:type="gramStart"/>
      <w:r>
        <w:rPr>
          <w:rFonts w:ascii="Times New Roman" w:eastAsia="Times New Roman" w:hAnsi="Times New Roman" w:cs="Times New Roman"/>
          <w:color w:val="222222"/>
          <w:sz w:val="24"/>
          <w:szCs w:val="24"/>
          <w:highlight w:val="white"/>
        </w:rPr>
        <w:t>).An</w:t>
      </w:r>
      <w:proofErr w:type="gramEnd"/>
      <w:r>
        <w:rPr>
          <w:rFonts w:ascii="Times New Roman" w:eastAsia="Times New Roman" w:hAnsi="Times New Roman" w:cs="Times New Roman"/>
          <w:color w:val="222222"/>
          <w:sz w:val="24"/>
          <w:szCs w:val="24"/>
          <w:highlight w:val="white"/>
        </w:rPr>
        <w:t xml:space="preserve"> intergroup perspective on religion and prejudice.  </w:t>
      </w:r>
      <w:r>
        <w:rPr>
          <w:rFonts w:ascii="Times New Roman" w:eastAsia="Times New Roman" w:hAnsi="Times New Roman" w:cs="Times New Roman"/>
          <w:i/>
          <w:color w:val="222222"/>
          <w:sz w:val="24"/>
          <w:szCs w:val="24"/>
          <w:highlight w:val="white"/>
        </w:rPr>
        <w:t>Journal for the Scientific Study of Religion</w:t>
      </w:r>
      <w:r>
        <w:rPr>
          <w:rFonts w:ascii="Times New Roman" w:eastAsia="Times New Roman" w:hAnsi="Times New Roman" w:cs="Times New Roman"/>
          <w:color w:val="222222"/>
          <w:sz w:val="24"/>
          <w:szCs w:val="24"/>
          <w:highlight w:val="white"/>
        </w:rPr>
        <w:t>, 38 (4), 509-523.</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Johnson, P. G. (1997) </w:t>
      </w:r>
      <w:r>
        <w:rPr>
          <w:rFonts w:ascii="Times New Roman" w:eastAsia="Times New Roman" w:hAnsi="Times New Roman" w:cs="Times New Roman"/>
          <w:i/>
          <w:color w:val="222222"/>
          <w:sz w:val="24"/>
          <w:szCs w:val="24"/>
          <w:highlight w:val="white"/>
        </w:rPr>
        <w:t>God and world religions: Basic beliefs and themes</w:t>
      </w:r>
      <w:r>
        <w:rPr>
          <w:rFonts w:ascii="Times New Roman" w:eastAsia="Times New Roman" w:hAnsi="Times New Roman" w:cs="Times New Roman"/>
          <w:color w:val="222222"/>
          <w:sz w:val="24"/>
          <w:szCs w:val="24"/>
          <w:highlight w:val="white"/>
        </w:rPr>
        <w:t>. Ragged Edge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K</w:t>
      </w:r>
      <w:r>
        <w:rPr>
          <w:rFonts w:ascii="Times New Roman" w:eastAsia="Times New Roman" w:hAnsi="Times New Roman" w:cs="Times New Roman"/>
          <w:color w:val="222222"/>
          <w:sz w:val="24"/>
          <w:szCs w:val="24"/>
          <w:highlight w:val="white"/>
        </w:rPr>
        <w:t>ayabaş</w:t>
      </w:r>
      <w:proofErr w:type="spellEnd"/>
      <w:r>
        <w:rPr>
          <w:rFonts w:ascii="Times New Roman" w:eastAsia="Times New Roman" w:hAnsi="Times New Roman" w:cs="Times New Roman"/>
          <w:color w:val="222222"/>
          <w:sz w:val="24"/>
          <w:szCs w:val="24"/>
          <w:highlight w:val="white"/>
        </w:rPr>
        <w:t xml:space="preserve">, E. &amp; </w:t>
      </w:r>
      <w:proofErr w:type="spellStart"/>
      <w:r>
        <w:rPr>
          <w:rFonts w:ascii="Times New Roman" w:eastAsia="Times New Roman" w:hAnsi="Times New Roman" w:cs="Times New Roman"/>
          <w:color w:val="222222"/>
          <w:sz w:val="24"/>
          <w:szCs w:val="24"/>
          <w:highlight w:val="white"/>
        </w:rPr>
        <w:t>Kütküt</w:t>
      </w:r>
      <w:proofErr w:type="spellEnd"/>
      <w:r>
        <w:rPr>
          <w:rFonts w:ascii="Times New Roman" w:eastAsia="Times New Roman" w:hAnsi="Times New Roman" w:cs="Times New Roman"/>
          <w:color w:val="222222"/>
          <w:sz w:val="24"/>
          <w:szCs w:val="24"/>
          <w:highlight w:val="white"/>
        </w:rPr>
        <w:t xml:space="preserve">, M. (2011). </w:t>
      </w:r>
      <w:proofErr w:type="spellStart"/>
      <w:r>
        <w:rPr>
          <w:rFonts w:ascii="Times New Roman" w:eastAsia="Times New Roman" w:hAnsi="Times New Roman" w:cs="Times New Roman"/>
          <w:i/>
          <w:color w:val="222222"/>
          <w:sz w:val="24"/>
          <w:szCs w:val="24"/>
          <w:highlight w:val="white"/>
        </w:rPr>
        <w:t>Türkiye’de</w:t>
      </w:r>
      <w:proofErr w:type="spellEnd"/>
      <w:r>
        <w:rPr>
          <w:rFonts w:ascii="Times New Roman" w:eastAsia="Times New Roman" w:hAnsi="Times New Roman" w:cs="Times New Roman"/>
          <w:i/>
          <w:color w:val="222222"/>
          <w:sz w:val="24"/>
          <w:szCs w:val="24"/>
          <w:highlight w:val="white"/>
        </w:rPr>
        <w:t xml:space="preserve"> din </w:t>
      </w:r>
      <w:proofErr w:type="spellStart"/>
      <w:r>
        <w:rPr>
          <w:rFonts w:ascii="Times New Roman" w:eastAsia="Times New Roman" w:hAnsi="Times New Roman" w:cs="Times New Roman"/>
          <w:i/>
          <w:color w:val="222222"/>
          <w:sz w:val="24"/>
          <w:szCs w:val="24"/>
          <w:highlight w:val="white"/>
        </w:rPr>
        <w:t>veya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inanç</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temelinde</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ayrımcılığın</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izlenmesi</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raporu</w:t>
      </w:r>
      <w:proofErr w:type="spellEnd"/>
      <w:r>
        <w:rPr>
          <w:rFonts w:ascii="Times New Roman" w:eastAsia="Times New Roman" w:hAnsi="Times New Roman" w:cs="Times New Roman"/>
          <w:i/>
          <w:color w:val="222222"/>
          <w:sz w:val="24"/>
          <w:szCs w:val="24"/>
          <w:highlight w:val="white"/>
        </w:rPr>
        <w:t xml:space="preserve"> [The report regarding the monitoring of discrimination based on faith and religion in Turkey]</w:t>
      </w:r>
      <w:r>
        <w:rPr>
          <w:rFonts w:ascii="Times New Roman" w:eastAsia="Times New Roman" w:hAnsi="Times New Roman" w:cs="Times New Roman"/>
          <w:color w:val="222222"/>
          <w:sz w:val="24"/>
          <w:szCs w:val="24"/>
          <w:highlight w:val="white"/>
        </w:rPr>
        <w:t xml:space="preserve">. İstanbul: Bilgi </w:t>
      </w:r>
      <w:proofErr w:type="spellStart"/>
      <w:r>
        <w:rPr>
          <w:rFonts w:ascii="Times New Roman" w:eastAsia="Times New Roman" w:hAnsi="Times New Roman" w:cs="Times New Roman"/>
          <w:color w:val="222222"/>
          <w:sz w:val="24"/>
          <w:szCs w:val="24"/>
          <w:highlight w:val="white"/>
        </w:rPr>
        <w:t>Üniversitesi</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Yayınları</w:t>
      </w:r>
      <w:proofErr w:type="spellEnd"/>
      <w:r>
        <w:rPr>
          <w:rFonts w:ascii="Times New Roman" w:eastAsia="Times New Roman" w:hAnsi="Times New Roman" w:cs="Times New Roman"/>
          <w:color w:val="222222"/>
          <w:sz w:val="24"/>
          <w:szCs w:val="24"/>
          <w:highlight w:val="white"/>
        </w:rPr>
        <w:t>.</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Kerr, R. &amp; Robinson, </w:t>
      </w:r>
      <w:proofErr w:type="gramStart"/>
      <w:r>
        <w:rPr>
          <w:rFonts w:ascii="Times New Roman" w:eastAsia="Times New Roman" w:hAnsi="Times New Roman" w:cs="Times New Roman"/>
          <w:color w:val="222222"/>
          <w:sz w:val="24"/>
          <w:szCs w:val="24"/>
          <w:highlight w:val="white"/>
        </w:rPr>
        <w:t>S.</w:t>
      </w:r>
      <w:r>
        <w:rPr>
          <w:rFonts w:ascii="Times New Roman" w:eastAsia="Times New Roman" w:hAnsi="Times New Roman" w:cs="Times New Roman"/>
          <w:color w:val="222222"/>
          <w:sz w:val="24"/>
          <w:szCs w:val="24"/>
          <w:highlight w:val="white"/>
        </w:rPr>
        <w:t>.</w:t>
      </w:r>
      <w:proofErr w:type="gramEnd"/>
      <w:r>
        <w:rPr>
          <w:rFonts w:ascii="Times New Roman" w:eastAsia="Times New Roman" w:hAnsi="Times New Roman" w:cs="Times New Roman"/>
          <w:color w:val="222222"/>
          <w:sz w:val="24"/>
          <w:szCs w:val="24"/>
          <w:highlight w:val="white"/>
        </w:rPr>
        <w:t xml:space="preserve"> (2009</w:t>
      </w:r>
      <w:proofErr w:type="gramStart"/>
      <w:r>
        <w:rPr>
          <w:rFonts w:ascii="Times New Roman" w:eastAsia="Times New Roman" w:hAnsi="Times New Roman" w:cs="Times New Roman"/>
          <w:color w:val="222222"/>
          <w:sz w:val="24"/>
          <w:szCs w:val="24"/>
          <w:highlight w:val="white"/>
        </w:rPr>
        <w:t>).The</w:t>
      </w:r>
      <w:proofErr w:type="gramEnd"/>
      <w:r>
        <w:rPr>
          <w:rFonts w:ascii="Times New Roman" w:eastAsia="Times New Roman" w:hAnsi="Times New Roman" w:cs="Times New Roman"/>
          <w:color w:val="222222"/>
          <w:sz w:val="24"/>
          <w:szCs w:val="24"/>
          <w:highlight w:val="white"/>
        </w:rPr>
        <w:t xml:space="preserve"> hysteresis effect as creative adaptation of the habitus: Dissent and transition to the ‘</w:t>
      </w:r>
      <w:proofErr w:type="spellStart"/>
      <w:r>
        <w:rPr>
          <w:rFonts w:ascii="Times New Roman" w:eastAsia="Times New Roman" w:hAnsi="Times New Roman" w:cs="Times New Roman"/>
          <w:color w:val="222222"/>
          <w:sz w:val="24"/>
          <w:szCs w:val="24"/>
          <w:highlight w:val="white"/>
        </w:rPr>
        <w:t>corporate’in</w:t>
      </w:r>
      <w:proofErr w:type="spellEnd"/>
      <w:r>
        <w:rPr>
          <w:rFonts w:ascii="Times New Roman" w:eastAsia="Times New Roman" w:hAnsi="Times New Roman" w:cs="Times New Roman"/>
          <w:color w:val="222222"/>
          <w:sz w:val="24"/>
          <w:szCs w:val="24"/>
          <w:highlight w:val="white"/>
        </w:rPr>
        <w:t xml:space="preserve"> post-Soviet Ukraine. </w:t>
      </w:r>
      <w:r>
        <w:rPr>
          <w:rFonts w:ascii="Times New Roman" w:eastAsia="Times New Roman" w:hAnsi="Times New Roman" w:cs="Times New Roman"/>
          <w:i/>
          <w:color w:val="222222"/>
          <w:sz w:val="24"/>
          <w:szCs w:val="24"/>
          <w:highlight w:val="white"/>
        </w:rPr>
        <w:t>Organization,</w:t>
      </w:r>
      <w:r>
        <w:rPr>
          <w:rFonts w:ascii="Times New Roman" w:eastAsia="Times New Roman" w:hAnsi="Times New Roman" w:cs="Times New Roman"/>
          <w:color w:val="222222"/>
          <w:sz w:val="24"/>
          <w:szCs w:val="24"/>
          <w:highlight w:val="white"/>
        </w:rPr>
        <w:t> 16(6), 829-853.</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lastRenderedPageBreak/>
        <w:t>Kolukırık</w:t>
      </w:r>
      <w:proofErr w:type="spellEnd"/>
      <w:r>
        <w:rPr>
          <w:rFonts w:ascii="Times New Roman" w:eastAsia="Times New Roman" w:hAnsi="Times New Roman" w:cs="Times New Roman"/>
          <w:color w:val="222222"/>
          <w:sz w:val="24"/>
          <w:szCs w:val="24"/>
          <w:highlight w:val="white"/>
        </w:rPr>
        <w:t>, S. (2008</w:t>
      </w:r>
      <w:proofErr w:type="gramStart"/>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Türk</w:t>
      </w:r>
      <w:proofErr w:type="spellEnd"/>
      <w:proofErr w:type="gram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Modernleşme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Sürecinde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Merkezin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Dönüşümü</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Yerelden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Küresele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Yeni</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K</w:t>
      </w:r>
      <w:r>
        <w:rPr>
          <w:rFonts w:ascii="Times New Roman" w:eastAsia="Times New Roman" w:hAnsi="Times New Roman" w:cs="Times New Roman"/>
          <w:color w:val="222222"/>
          <w:sz w:val="24"/>
          <w:szCs w:val="24"/>
          <w:highlight w:val="white"/>
        </w:rPr>
        <w:t>imlik</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Arayışları</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 xml:space="preserve">SDÜ Fen </w:t>
      </w:r>
      <w:proofErr w:type="spellStart"/>
      <w:r>
        <w:rPr>
          <w:rFonts w:ascii="Times New Roman" w:eastAsia="Times New Roman" w:hAnsi="Times New Roman" w:cs="Times New Roman"/>
          <w:i/>
          <w:color w:val="222222"/>
          <w:sz w:val="24"/>
          <w:szCs w:val="24"/>
          <w:highlight w:val="white"/>
        </w:rPr>
        <w:t>Edebiyat</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Fakültesi</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Sosyal</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Bilimler</w:t>
      </w:r>
      <w:proofErr w:type="spellEnd"/>
      <w:r>
        <w:rPr>
          <w:rFonts w:ascii="Times New Roman" w:eastAsia="Times New Roman" w:hAnsi="Times New Roman" w:cs="Times New Roman"/>
          <w:i/>
          <w:color w:val="222222"/>
          <w:sz w:val="24"/>
          <w:szCs w:val="24"/>
          <w:highlight w:val="white"/>
        </w:rPr>
        <w:t xml:space="preserve"> Dergisi,</w:t>
      </w:r>
      <w:proofErr w:type="gramStart"/>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 ,</w:t>
      </w:r>
      <w:proofErr w:type="gramEnd"/>
      <w:r>
        <w:rPr>
          <w:rFonts w:ascii="Times New Roman" w:eastAsia="Times New Roman" w:hAnsi="Times New Roman" w:cs="Times New Roman"/>
          <w:color w:val="222222"/>
          <w:sz w:val="24"/>
          <w:szCs w:val="24"/>
          <w:highlight w:val="white"/>
        </w:rPr>
        <w:t xml:space="preserve"> 133-146.</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Mazlumder</w:t>
      </w:r>
      <w:proofErr w:type="spellEnd"/>
      <w:r>
        <w:rPr>
          <w:rFonts w:ascii="Times New Roman" w:eastAsia="Times New Roman" w:hAnsi="Times New Roman" w:cs="Times New Roman"/>
          <w:color w:val="222222"/>
          <w:sz w:val="24"/>
          <w:szCs w:val="24"/>
          <w:highlight w:val="white"/>
        </w:rPr>
        <w:t>, (2010). TÜRKİYE’DE DİNİ AYRIMCILIK RAPORU. Istanbul</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McClelland, D. C. (1961) </w:t>
      </w:r>
      <w:r>
        <w:rPr>
          <w:rFonts w:ascii="Times New Roman" w:eastAsia="Times New Roman" w:hAnsi="Times New Roman" w:cs="Times New Roman"/>
          <w:i/>
          <w:color w:val="222222"/>
          <w:sz w:val="24"/>
          <w:szCs w:val="24"/>
          <w:highlight w:val="white"/>
        </w:rPr>
        <w:t>Achieving society</w:t>
      </w:r>
      <w:r>
        <w:rPr>
          <w:rFonts w:ascii="Times New Roman" w:eastAsia="Times New Roman" w:hAnsi="Times New Roman" w:cs="Times New Roman"/>
          <w:color w:val="222222"/>
          <w:sz w:val="24"/>
          <w:szCs w:val="24"/>
          <w:highlight w:val="white"/>
        </w:rPr>
        <w:t>. Princeton, NJ: Van Nostrand.</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Messarra</w:t>
      </w:r>
      <w:proofErr w:type="spellEnd"/>
      <w:r>
        <w:rPr>
          <w:rFonts w:ascii="Times New Roman" w:eastAsia="Times New Roman" w:hAnsi="Times New Roman" w:cs="Times New Roman"/>
          <w:color w:val="222222"/>
          <w:sz w:val="24"/>
          <w:szCs w:val="24"/>
          <w:highlight w:val="white"/>
        </w:rPr>
        <w:t>, L. C., &amp; El-</w:t>
      </w:r>
      <w:proofErr w:type="spellStart"/>
      <w:r>
        <w:rPr>
          <w:rFonts w:ascii="Times New Roman" w:eastAsia="Times New Roman" w:hAnsi="Times New Roman" w:cs="Times New Roman"/>
          <w:color w:val="222222"/>
          <w:sz w:val="24"/>
          <w:szCs w:val="24"/>
          <w:highlight w:val="white"/>
        </w:rPr>
        <w:t>Kassar</w:t>
      </w:r>
      <w:proofErr w:type="spellEnd"/>
      <w:r>
        <w:rPr>
          <w:rFonts w:ascii="Times New Roman" w:eastAsia="Times New Roman" w:hAnsi="Times New Roman" w:cs="Times New Roman"/>
          <w:color w:val="222222"/>
          <w:sz w:val="24"/>
          <w:szCs w:val="24"/>
          <w:highlight w:val="white"/>
        </w:rPr>
        <w:t xml:space="preserve">, A. N. </w:t>
      </w:r>
      <w:r>
        <w:rPr>
          <w:rFonts w:ascii="Times New Roman" w:eastAsia="Times New Roman" w:hAnsi="Times New Roman" w:cs="Times New Roman"/>
          <w:color w:val="222222"/>
          <w:sz w:val="24"/>
          <w:szCs w:val="24"/>
          <w:highlight w:val="white"/>
        </w:rPr>
        <w:t>(2010). Effects of religious diversity on the employees’ perception and reaction. </w:t>
      </w:r>
      <w:r>
        <w:rPr>
          <w:rFonts w:ascii="Times New Roman" w:eastAsia="Times New Roman" w:hAnsi="Times New Roman" w:cs="Times New Roman"/>
          <w:i/>
          <w:color w:val="222222"/>
          <w:sz w:val="24"/>
          <w:szCs w:val="24"/>
          <w:highlight w:val="white"/>
        </w:rPr>
        <w:t>The Business Review,</w:t>
      </w:r>
      <w:r>
        <w:rPr>
          <w:rFonts w:ascii="Times New Roman" w:eastAsia="Times New Roman" w:hAnsi="Times New Roman" w:cs="Times New Roman"/>
          <w:color w:val="222222"/>
          <w:sz w:val="24"/>
          <w:szCs w:val="24"/>
          <w:highlight w:val="white"/>
        </w:rPr>
        <w:t> 15(1), 159-163.</w:t>
      </w:r>
    </w:p>
    <w:p w:rsidR="00FF7F94" w:rsidRDefault="000F0498">
      <w:pPr>
        <w:spacing w:line="480" w:lineRule="auto"/>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Morris, B. (1987). </w:t>
      </w:r>
      <w:r>
        <w:rPr>
          <w:rFonts w:ascii="Times New Roman" w:eastAsia="Times New Roman" w:hAnsi="Times New Roman" w:cs="Times New Roman"/>
          <w:i/>
          <w:sz w:val="24"/>
          <w:szCs w:val="24"/>
        </w:rPr>
        <w:t>Anthropological Studies of Religion: An introductory text</w:t>
      </w:r>
      <w:r>
        <w:rPr>
          <w:rFonts w:ascii="Times New Roman" w:eastAsia="Times New Roman" w:hAnsi="Times New Roman" w:cs="Times New Roman"/>
          <w:sz w:val="24"/>
          <w:szCs w:val="24"/>
        </w:rPr>
        <w:t>. Cambridge Cambridgeshire; New York: Cambridge University Press.</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Özbilgin</w:t>
      </w:r>
      <w:proofErr w:type="spellEnd"/>
      <w:r>
        <w:rPr>
          <w:rFonts w:ascii="Times New Roman" w:eastAsia="Times New Roman" w:hAnsi="Times New Roman" w:cs="Times New Roman"/>
          <w:color w:val="222222"/>
          <w:sz w:val="24"/>
          <w:szCs w:val="24"/>
          <w:highlight w:val="white"/>
        </w:rPr>
        <w:t xml:space="preserve">, M. and </w:t>
      </w:r>
      <w:proofErr w:type="spellStart"/>
      <w:r>
        <w:rPr>
          <w:rFonts w:ascii="Times New Roman" w:eastAsia="Times New Roman" w:hAnsi="Times New Roman" w:cs="Times New Roman"/>
          <w:color w:val="222222"/>
          <w:sz w:val="24"/>
          <w:szCs w:val="24"/>
          <w:highlight w:val="white"/>
        </w:rPr>
        <w:t>Tatli</w:t>
      </w:r>
      <w:proofErr w:type="spellEnd"/>
      <w:r>
        <w:rPr>
          <w:rFonts w:ascii="Times New Roman" w:eastAsia="Times New Roman" w:hAnsi="Times New Roman" w:cs="Times New Roman"/>
          <w:color w:val="222222"/>
          <w:sz w:val="24"/>
          <w:szCs w:val="24"/>
          <w:highlight w:val="white"/>
        </w:rPr>
        <w:t>, A. (2005). Book review essay: understanding Bourdieu's contribution to organization and management studies. </w:t>
      </w:r>
      <w:r>
        <w:rPr>
          <w:rFonts w:ascii="Times New Roman" w:eastAsia="Times New Roman" w:hAnsi="Times New Roman" w:cs="Times New Roman"/>
          <w:i/>
          <w:color w:val="222222"/>
          <w:sz w:val="24"/>
          <w:szCs w:val="24"/>
          <w:highlight w:val="white"/>
        </w:rPr>
        <w:t>The Academy of Management Review,</w:t>
      </w:r>
      <w:r>
        <w:rPr>
          <w:rFonts w:ascii="Times New Roman" w:eastAsia="Times New Roman" w:hAnsi="Times New Roman" w:cs="Times New Roman"/>
          <w:color w:val="222222"/>
          <w:sz w:val="24"/>
          <w:szCs w:val="24"/>
          <w:highlight w:val="white"/>
        </w:rPr>
        <w:t xml:space="preserve"> 855-869.</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Pak, S. Y. (200</w:t>
      </w:r>
      <w:r>
        <w:rPr>
          <w:rFonts w:ascii="Times New Roman" w:eastAsia="Times New Roman" w:hAnsi="Times New Roman" w:cs="Times New Roman"/>
          <w:color w:val="222222"/>
          <w:sz w:val="24"/>
          <w:szCs w:val="24"/>
          <w:highlight w:val="white"/>
        </w:rPr>
        <w:t>4</w:t>
      </w:r>
      <w:proofErr w:type="gramStart"/>
      <w:r>
        <w:rPr>
          <w:rFonts w:ascii="Times New Roman" w:eastAsia="Times New Roman" w:hAnsi="Times New Roman" w:cs="Times New Roman"/>
          <w:color w:val="222222"/>
          <w:sz w:val="24"/>
          <w:szCs w:val="24"/>
          <w:highlight w:val="white"/>
        </w:rPr>
        <w:t>).Cultural</w:t>
      </w:r>
      <w:proofErr w:type="gramEnd"/>
      <w:r>
        <w:rPr>
          <w:rFonts w:ascii="Times New Roman" w:eastAsia="Times New Roman" w:hAnsi="Times New Roman" w:cs="Times New Roman"/>
          <w:color w:val="222222"/>
          <w:sz w:val="24"/>
          <w:szCs w:val="24"/>
          <w:highlight w:val="white"/>
        </w:rPr>
        <w:t xml:space="preserve"> politics and vocational religious education: The case of Turkey. </w:t>
      </w:r>
      <w:r>
        <w:rPr>
          <w:rFonts w:ascii="Times New Roman" w:eastAsia="Times New Roman" w:hAnsi="Times New Roman" w:cs="Times New Roman"/>
          <w:i/>
          <w:color w:val="222222"/>
          <w:sz w:val="24"/>
          <w:szCs w:val="24"/>
          <w:highlight w:val="white"/>
        </w:rPr>
        <w:t>Comparative Education,</w:t>
      </w:r>
      <w:r>
        <w:rPr>
          <w:rFonts w:ascii="Times New Roman" w:eastAsia="Times New Roman" w:hAnsi="Times New Roman" w:cs="Times New Roman"/>
          <w:color w:val="222222"/>
          <w:sz w:val="24"/>
          <w:szCs w:val="24"/>
          <w:highlight w:val="white"/>
        </w:rPr>
        <w:t> 40(3) 321-341.</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Parboteeah</w:t>
      </w:r>
      <w:proofErr w:type="spellEnd"/>
      <w:r>
        <w:rPr>
          <w:rFonts w:ascii="Times New Roman" w:eastAsia="Times New Roman" w:hAnsi="Times New Roman" w:cs="Times New Roman"/>
          <w:color w:val="222222"/>
          <w:sz w:val="24"/>
          <w:szCs w:val="24"/>
          <w:highlight w:val="white"/>
        </w:rPr>
        <w:t xml:space="preserve">, K. P.; </w:t>
      </w:r>
      <w:proofErr w:type="spellStart"/>
      <w:r>
        <w:rPr>
          <w:rFonts w:ascii="Times New Roman" w:eastAsia="Times New Roman" w:hAnsi="Times New Roman" w:cs="Times New Roman"/>
          <w:color w:val="222222"/>
          <w:sz w:val="24"/>
          <w:szCs w:val="24"/>
          <w:highlight w:val="white"/>
        </w:rPr>
        <w:t>Seriki</w:t>
      </w:r>
      <w:proofErr w:type="spellEnd"/>
      <w:r>
        <w:rPr>
          <w:rFonts w:ascii="Times New Roman" w:eastAsia="Times New Roman" w:hAnsi="Times New Roman" w:cs="Times New Roman"/>
          <w:color w:val="222222"/>
          <w:sz w:val="24"/>
          <w:szCs w:val="24"/>
          <w:highlight w:val="white"/>
        </w:rPr>
        <w:t xml:space="preserve"> H. T. &amp; </w:t>
      </w:r>
      <w:proofErr w:type="spellStart"/>
      <w:r>
        <w:rPr>
          <w:rFonts w:ascii="Times New Roman" w:eastAsia="Times New Roman" w:hAnsi="Times New Roman" w:cs="Times New Roman"/>
          <w:color w:val="222222"/>
          <w:sz w:val="24"/>
          <w:szCs w:val="24"/>
          <w:highlight w:val="white"/>
        </w:rPr>
        <w:t>Hoegl</w:t>
      </w:r>
      <w:proofErr w:type="spellEnd"/>
      <w:r>
        <w:rPr>
          <w:rFonts w:ascii="Times New Roman" w:eastAsia="Times New Roman" w:hAnsi="Times New Roman" w:cs="Times New Roman"/>
          <w:color w:val="222222"/>
          <w:sz w:val="24"/>
          <w:szCs w:val="24"/>
          <w:highlight w:val="white"/>
        </w:rPr>
        <w:t xml:space="preserve"> M. (2014) Ethnic diversity, corruption and ethical climates in sub-Saharan Africa: recognizing the significance of human resource management. </w:t>
      </w:r>
      <w:r>
        <w:rPr>
          <w:rFonts w:ascii="Times New Roman" w:eastAsia="Times New Roman" w:hAnsi="Times New Roman" w:cs="Times New Roman"/>
          <w:i/>
          <w:color w:val="222222"/>
          <w:sz w:val="24"/>
          <w:szCs w:val="24"/>
          <w:highlight w:val="white"/>
        </w:rPr>
        <w:t>The International Journal of Human Resource Management,</w:t>
      </w:r>
      <w:r>
        <w:rPr>
          <w:rFonts w:ascii="Times New Roman" w:eastAsia="Times New Roman" w:hAnsi="Times New Roman" w:cs="Times New Roman"/>
          <w:color w:val="222222"/>
          <w:sz w:val="24"/>
          <w:szCs w:val="24"/>
          <w:highlight w:val="white"/>
        </w:rPr>
        <w:t> 25 (7), 979-1001.</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Parboteeah</w:t>
      </w:r>
      <w:proofErr w:type="spellEnd"/>
      <w:r>
        <w:rPr>
          <w:rFonts w:ascii="Times New Roman" w:eastAsia="Times New Roman" w:hAnsi="Times New Roman" w:cs="Times New Roman"/>
          <w:color w:val="222222"/>
          <w:sz w:val="24"/>
          <w:szCs w:val="24"/>
          <w:highlight w:val="white"/>
        </w:rPr>
        <w:t xml:space="preserve">, K. P., </w:t>
      </w:r>
      <w:proofErr w:type="spellStart"/>
      <w:r>
        <w:rPr>
          <w:rFonts w:ascii="Times New Roman" w:eastAsia="Times New Roman" w:hAnsi="Times New Roman" w:cs="Times New Roman"/>
          <w:color w:val="222222"/>
          <w:sz w:val="24"/>
          <w:szCs w:val="24"/>
          <w:highlight w:val="white"/>
        </w:rPr>
        <w:t>Hoegl</w:t>
      </w:r>
      <w:proofErr w:type="spellEnd"/>
      <w:r>
        <w:rPr>
          <w:rFonts w:ascii="Times New Roman" w:eastAsia="Times New Roman" w:hAnsi="Times New Roman" w:cs="Times New Roman"/>
          <w:color w:val="222222"/>
          <w:sz w:val="24"/>
          <w:szCs w:val="24"/>
          <w:highlight w:val="white"/>
        </w:rPr>
        <w:t xml:space="preserve"> M. &amp; Cullen, J. B. (2008</w:t>
      </w:r>
      <w:proofErr w:type="gramStart"/>
      <w:r>
        <w:rPr>
          <w:rFonts w:ascii="Times New Roman" w:eastAsia="Times New Roman" w:hAnsi="Times New Roman" w:cs="Times New Roman"/>
          <w:color w:val="222222"/>
          <w:sz w:val="24"/>
          <w:szCs w:val="24"/>
          <w:highlight w:val="white"/>
        </w:rPr>
        <w:t>).Ethics</w:t>
      </w:r>
      <w:proofErr w:type="gramEnd"/>
      <w:r>
        <w:rPr>
          <w:rFonts w:ascii="Times New Roman" w:eastAsia="Times New Roman" w:hAnsi="Times New Roman" w:cs="Times New Roman"/>
          <w:color w:val="222222"/>
          <w:sz w:val="24"/>
          <w:szCs w:val="24"/>
          <w:highlight w:val="white"/>
        </w:rPr>
        <w:t xml:space="preserve"> and religion: An empirical test of a multidimensional model. </w:t>
      </w:r>
      <w:r>
        <w:rPr>
          <w:rFonts w:ascii="Times New Roman" w:eastAsia="Times New Roman" w:hAnsi="Times New Roman" w:cs="Times New Roman"/>
          <w:i/>
          <w:color w:val="222222"/>
          <w:sz w:val="24"/>
          <w:szCs w:val="24"/>
          <w:highlight w:val="white"/>
        </w:rPr>
        <w:t>Journal of Business Ethics,</w:t>
      </w:r>
      <w:r>
        <w:rPr>
          <w:rFonts w:ascii="Times New Roman" w:eastAsia="Times New Roman" w:hAnsi="Times New Roman" w:cs="Times New Roman"/>
          <w:color w:val="222222"/>
          <w:sz w:val="24"/>
          <w:szCs w:val="24"/>
          <w:highlight w:val="white"/>
        </w:rPr>
        <w:t> 80(2), 387-398.</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Portes</w:t>
      </w:r>
      <w:proofErr w:type="spellEnd"/>
      <w:r>
        <w:rPr>
          <w:rFonts w:ascii="Times New Roman" w:eastAsia="Times New Roman" w:hAnsi="Times New Roman" w:cs="Times New Roman"/>
          <w:color w:val="222222"/>
          <w:sz w:val="24"/>
          <w:szCs w:val="24"/>
          <w:highlight w:val="white"/>
        </w:rPr>
        <w:t>, A. (2000). Social capital: Its origins and applications in modern sociology. </w:t>
      </w:r>
      <w:r>
        <w:rPr>
          <w:rFonts w:ascii="Times New Roman" w:eastAsia="Times New Roman" w:hAnsi="Times New Roman" w:cs="Times New Roman"/>
          <w:i/>
          <w:color w:val="222222"/>
          <w:sz w:val="24"/>
          <w:szCs w:val="24"/>
          <w:highlight w:val="white"/>
        </w:rPr>
        <w:t xml:space="preserve">LESSER, </w:t>
      </w:r>
      <w:r>
        <w:rPr>
          <w:rFonts w:ascii="Times New Roman" w:eastAsia="Times New Roman" w:hAnsi="Times New Roman" w:cs="Times New Roman"/>
          <w:i/>
          <w:color w:val="222222"/>
          <w:sz w:val="24"/>
          <w:szCs w:val="24"/>
          <w:highlight w:val="white"/>
        </w:rPr>
        <w:t>Eric L. Knowledge and Social Capital. Boston: Butterworth-Heinemann</w:t>
      </w:r>
      <w:r>
        <w:rPr>
          <w:rFonts w:ascii="Times New Roman" w:eastAsia="Times New Roman" w:hAnsi="Times New Roman" w:cs="Times New Roman"/>
          <w:color w:val="222222"/>
          <w:sz w:val="24"/>
          <w:szCs w:val="24"/>
          <w:highlight w:val="white"/>
        </w:rPr>
        <w:t>, 43-67.</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Rey, T. (2007</w:t>
      </w:r>
      <w:proofErr w:type="gramStart"/>
      <w:r>
        <w:rPr>
          <w:rFonts w:ascii="Times New Roman" w:eastAsia="Times New Roman" w:hAnsi="Times New Roman" w:cs="Times New Roman"/>
          <w:color w:val="222222"/>
          <w:sz w:val="24"/>
          <w:szCs w:val="24"/>
          <w:highlight w:val="white"/>
        </w:rPr>
        <w:t>).Bourdieu</w:t>
      </w:r>
      <w:proofErr w:type="gramEnd"/>
      <w:r>
        <w:rPr>
          <w:rFonts w:ascii="Times New Roman" w:eastAsia="Times New Roman" w:hAnsi="Times New Roman" w:cs="Times New Roman"/>
          <w:color w:val="222222"/>
          <w:sz w:val="24"/>
          <w:szCs w:val="24"/>
          <w:highlight w:val="white"/>
        </w:rPr>
        <w:t xml:space="preserve"> on Religion. </w:t>
      </w:r>
      <w:r>
        <w:rPr>
          <w:rFonts w:ascii="Times New Roman" w:eastAsia="Times New Roman" w:hAnsi="Times New Roman" w:cs="Times New Roman"/>
          <w:i/>
          <w:color w:val="222222"/>
          <w:sz w:val="24"/>
          <w:szCs w:val="24"/>
          <w:highlight w:val="white"/>
        </w:rPr>
        <w:t xml:space="preserve">Imposing Faith and Legitimacy. London: </w:t>
      </w:r>
      <w:proofErr w:type="gramStart"/>
      <w:r>
        <w:rPr>
          <w:rFonts w:ascii="Times New Roman" w:eastAsia="Times New Roman" w:hAnsi="Times New Roman" w:cs="Times New Roman"/>
          <w:i/>
          <w:color w:val="222222"/>
          <w:sz w:val="24"/>
          <w:szCs w:val="24"/>
          <w:highlight w:val="white"/>
        </w:rPr>
        <w:t>Equinox</w:t>
      </w:r>
      <w:r>
        <w:rPr>
          <w:rFonts w:ascii="Times New Roman" w:eastAsia="Times New Roman" w:hAnsi="Times New Roman" w:cs="Times New Roman"/>
          <w:color w:val="222222"/>
          <w:sz w:val="24"/>
          <w:szCs w:val="24"/>
          <w:highlight w:val="white"/>
        </w:rPr>
        <w:t> .</w:t>
      </w:r>
      <w:proofErr w:type="gramEnd"/>
      <w:r>
        <w:rPr>
          <w:rFonts w:ascii="Times New Roman" w:eastAsia="Times New Roman" w:hAnsi="Times New Roman" w:cs="Times New Roman"/>
          <w:color w:val="222222"/>
          <w:sz w:val="24"/>
          <w:szCs w:val="24"/>
          <w:highlight w:val="white"/>
        </w:rPr>
        <w:t xml:space="preserve"> </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Reimer, S. (2008). Does religion matter? Canadian religious traditions and attitudes toward d</w:t>
      </w:r>
      <w:r>
        <w:rPr>
          <w:rFonts w:ascii="Times New Roman" w:eastAsia="Times New Roman" w:hAnsi="Times New Roman" w:cs="Times New Roman"/>
          <w:color w:val="222222"/>
          <w:sz w:val="24"/>
          <w:szCs w:val="24"/>
          <w:highlight w:val="white"/>
        </w:rPr>
        <w:t>iversity. </w:t>
      </w:r>
      <w:r>
        <w:rPr>
          <w:rFonts w:ascii="Times New Roman" w:eastAsia="Times New Roman" w:hAnsi="Times New Roman" w:cs="Times New Roman"/>
          <w:i/>
          <w:color w:val="222222"/>
          <w:sz w:val="24"/>
          <w:szCs w:val="24"/>
          <w:highlight w:val="white"/>
        </w:rPr>
        <w:t>Religion and Diversity in Canada,</w:t>
      </w:r>
      <w:r>
        <w:rPr>
          <w:rFonts w:ascii="Times New Roman" w:eastAsia="Times New Roman" w:hAnsi="Times New Roman" w:cs="Times New Roman"/>
          <w:color w:val="222222"/>
          <w:sz w:val="24"/>
          <w:szCs w:val="24"/>
          <w:highlight w:val="white"/>
        </w:rPr>
        <w:t> 16, 105- 125.</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Robbins, S. P., &amp; Judge, T. </w:t>
      </w:r>
      <w:proofErr w:type="gramStart"/>
      <w:r>
        <w:rPr>
          <w:rFonts w:ascii="Times New Roman" w:eastAsia="Times New Roman" w:hAnsi="Times New Roman" w:cs="Times New Roman"/>
          <w:color w:val="222222"/>
          <w:sz w:val="24"/>
          <w:szCs w:val="24"/>
          <w:highlight w:val="white"/>
        </w:rPr>
        <w:t>A..</w:t>
      </w:r>
      <w:proofErr w:type="gramEnd"/>
      <w:r>
        <w:rPr>
          <w:rFonts w:ascii="Times New Roman" w:eastAsia="Times New Roman" w:hAnsi="Times New Roman" w:cs="Times New Roman"/>
          <w:color w:val="222222"/>
          <w:sz w:val="24"/>
          <w:szCs w:val="24"/>
          <w:highlight w:val="white"/>
        </w:rPr>
        <w:t xml:space="preserve"> (2007). </w:t>
      </w:r>
      <w:r>
        <w:rPr>
          <w:rFonts w:ascii="Times New Roman" w:eastAsia="Times New Roman" w:hAnsi="Times New Roman" w:cs="Times New Roman"/>
          <w:i/>
          <w:color w:val="222222"/>
          <w:sz w:val="24"/>
          <w:szCs w:val="24"/>
          <w:highlight w:val="white"/>
        </w:rPr>
        <w:t xml:space="preserve">Organizational </w:t>
      </w:r>
      <w:proofErr w:type="spellStart"/>
      <w:r>
        <w:rPr>
          <w:rFonts w:ascii="Times New Roman" w:eastAsia="Times New Roman" w:hAnsi="Times New Roman" w:cs="Times New Roman"/>
          <w:i/>
          <w:color w:val="222222"/>
          <w:sz w:val="24"/>
          <w:szCs w:val="24"/>
          <w:highlight w:val="white"/>
        </w:rPr>
        <w:t>behavior</w:t>
      </w:r>
      <w:proofErr w:type="spellEnd"/>
      <w:r>
        <w:rPr>
          <w:rFonts w:ascii="Times New Roman" w:eastAsia="Times New Roman" w:hAnsi="Times New Roman" w:cs="Times New Roman"/>
          <w:color w:val="222222"/>
          <w:sz w:val="24"/>
          <w:szCs w:val="24"/>
          <w:highlight w:val="white"/>
        </w:rPr>
        <w:t>, 12</w:t>
      </w:r>
      <w:r>
        <w:rPr>
          <w:rFonts w:ascii="Times New Roman" w:eastAsia="Times New Roman" w:hAnsi="Times New Roman" w:cs="Times New Roman"/>
          <w:color w:val="222222"/>
          <w:sz w:val="24"/>
          <w:szCs w:val="24"/>
          <w:highlight w:val="white"/>
          <w:vertAlign w:val="superscript"/>
        </w:rPr>
        <w:t>th</w:t>
      </w:r>
      <w:r>
        <w:rPr>
          <w:rFonts w:ascii="Times New Roman" w:eastAsia="Times New Roman" w:hAnsi="Times New Roman" w:cs="Times New Roman"/>
          <w:color w:val="222222"/>
          <w:sz w:val="24"/>
          <w:szCs w:val="24"/>
          <w:highlight w:val="white"/>
        </w:rPr>
        <w:t xml:space="preserve"> edition, Pearson Prentice Hall,</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Schirato, T. &amp; Webb, J. (2003) Bourdieu's concept of reflexivity as </w:t>
      </w:r>
      <w:proofErr w:type="spellStart"/>
      <w:r>
        <w:rPr>
          <w:rFonts w:ascii="Times New Roman" w:eastAsia="Times New Roman" w:hAnsi="Times New Roman" w:cs="Times New Roman"/>
          <w:color w:val="222222"/>
          <w:sz w:val="24"/>
          <w:szCs w:val="24"/>
          <w:highlight w:val="white"/>
        </w:rPr>
        <w:t>metaliteracy</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 xml:space="preserve">Cultural </w:t>
      </w:r>
      <w:proofErr w:type="gramStart"/>
      <w:r>
        <w:rPr>
          <w:rFonts w:ascii="Times New Roman" w:eastAsia="Times New Roman" w:hAnsi="Times New Roman" w:cs="Times New Roman"/>
          <w:i/>
          <w:color w:val="222222"/>
          <w:sz w:val="24"/>
          <w:szCs w:val="24"/>
          <w:highlight w:val="white"/>
        </w:rPr>
        <w:t>studi</w:t>
      </w:r>
      <w:r>
        <w:rPr>
          <w:rFonts w:ascii="Times New Roman" w:eastAsia="Times New Roman" w:hAnsi="Times New Roman" w:cs="Times New Roman"/>
          <w:i/>
          <w:color w:val="222222"/>
          <w:sz w:val="24"/>
          <w:szCs w:val="24"/>
          <w:highlight w:val="white"/>
        </w:rPr>
        <w:t xml:space="preserve">es, </w:t>
      </w:r>
      <w:r>
        <w:rPr>
          <w:rFonts w:ascii="Times New Roman" w:eastAsia="Times New Roman" w:hAnsi="Times New Roman" w:cs="Times New Roman"/>
          <w:color w:val="222222"/>
          <w:sz w:val="24"/>
          <w:szCs w:val="24"/>
          <w:highlight w:val="white"/>
        </w:rPr>
        <w:t> 17</w:t>
      </w:r>
      <w:proofErr w:type="gramEnd"/>
      <w:r>
        <w:rPr>
          <w:rFonts w:ascii="Times New Roman" w:eastAsia="Times New Roman" w:hAnsi="Times New Roman" w:cs="Times New Roman"/>
          <w:color w:val="222222"/>
          <w:sz w:val="24"/>
          <w:szCs w:val="24"/>
          <w:highlight w:val="white"/>
        </w:rPr>
        <w:t xml:space="preserve"> (3-4), 539-553.</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Sezer</w:t>
      </w:r>
      <w:proofErr w:type="spellEnd"/>
      <w:r>
        <w:rPr>
          <w:rFonts w:ascii="Times New Roman" w:eastAsia="Times New Roman" w:hAnsi="Times New Roman" w:cs="Times New Roman"/>
          <w:color w:val="222222"/>
          <w:sz w:val="24"/>
          <w:szCs w:val="24"/>
          <w:highlight w:val="white"/>
        </w:rPr>
        <w:t xml:space="preserve">, D. B. (1993) </w:t>
      </w:r>
      <w:r>
        <w:rPr>
          <w:rFonts w:ascii="Times New Roman" w:eastAsia="Times New Roman" w:hAnsi="Times New Roman" w:cs="Times New Roman"/>
          <w:i/>
          <w:color w:val="222222"/>
          <w:sz w:val="24"/>
          <w:szCs w:val="24"/>
          <w:highlight w:val="white"/>
        </w:rPr>
        <w:t xml:space="preserve">State and society in Turkey, continuity and </w:t>
      </w:r>
      <w:proofErr w:type="gramStart"/>
      <w:r>
        <w:rPr>
          <w:rFonts w:ascii="Times New Roman" w:eastAsia="Times New Roman" w:hAnsi="Times New Roman" w:cs="Times New Roman"/>
          <w:i/>
          <w:color w:val="222222"/>
          <w:sz w:val="24"/>
          <w:szCs w:val="24"/>
          <w:highlight w:val="white"/>
        </w:rPr>
        <w:t>change?</w:t>
      </w:r>
      <w:r>
        <w:rPr>
          <w:rFonts w:ascii="Times New Roman" w:eastAsia="Times New Roman" w:hAnsi="Times New Roman" w:cs="Times New Roman"/>
          <w:color w:val="222222"/>
          <w:sz w:val="24"/>
          <w:szCs w:val="24"/>
          <w:highlight w:val="white"/>
        </w:rPr>
        <w:t>.</w:t>
      </w:r>
      <w:proofErr w:type="gramEnd"/>
      <w:r>
        <w:rPr>
          <w:rFonts w:ascii="Times New Roman" w:eastAsia="Times New Roman" w:hAnsi="Times New Roman" w:cs="Times New Roman"/>
          <w:color w:val="222222"/>
          <w:sz w:val="24"/>
          <w:szCs w:val="24"/>
          <w:highlight w:val="white"/>
        </w:rPr>
        <w:t xml:space="preserve"> RAND </w:t>
      </w:r>
      <w:proofErr w:type="gramStart"/>
      <w:r>
        <w:rPr>
          <w:rFonts w:ascii="Times New Roman" w:eastAsia="Times New Roman" w:hAnsi="Times New Roman" w:cs="Times New Roman"/>
          <w:color w:val="222222"/>
          <w:sz w:val="24"/>
          <w:szCs w:val="24"/>
          <w:highlight w:val="white"/>
        </w:rPr>
        <w:t>Corporation,.</w:t>
      </w:r>
      <w:proofErr w:type="gramEnd"/>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Somel</w:t>
      </w:r>
      <w:proofErr w:type="spellEnd"/>
      <w:r>
        <w:rPr>
          <w:rFonts w:ascii="Times New Roman" w:eastAsia="Times New Roman" w:hAnsi="Times New Roman" w:cs="Times New Roman"/>
          <w:color w:val="222222"/>
          <w:sz w:val="24"/>
          <w:szCs w:val="24"/>
          <w:highlight w:val="white"/>
        </w:rPr>
        <w:t xml:space="preserve">, A. S. (1998). </w:t>
      </w:r>
      <w:proofErr w:type="spellStart"/>
      <w:r>
        <w:rPr>
          <w:rFonts w:ascii="Times New Roman" w:eastAsia="Times New Roman" w:hAnsi="Times New Roman" w:cs="Times New Roman"/>
          <w:color w:val="222222"/>
          <w:sz w:val="24"/>
          <w:szCs w:val="24"/>
          <w:highlight w:val="white"/>
        </w:rPr>
        <w:t>Yerel</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Tarih</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ve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Tarihte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Yerellik</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Yerel</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Tarih</w:t>
      </w:r>
      <w:proofErr w:type="spellEnd"/>
      <w:r>
        <w:rPr>
          <w:rFonts w:ascii="Times New Roman" w:eastAsia="Times New Roman" w:hAnsi="Times New Roman" w:cs="Times New Roman"/>
          <w:color w:val="222222"/>
          <w:sz w:val="24"/>
          <w:szCs w:val="24"/>
          <w:highlight w:val="white"/>
        </w:rPr>
        <w:t xml:space="preserve"> Dergisi,6, İstanbul: </w:t>
      </w:r>
      <w:proofErr w:type="spellStart"/>
      <w:r>
        <w:rPr>
          <w:rFonts w:ascii="Times New Roman" w:eastAsia="Times New Roman" w:hAnsi="Times New Roman" w:cs="Times New Roman"/>
          <w:color w:val="222222"/>
          <w:sz w:val="24"/>
          <w:szCs w:val="24"/>
          <w:highlight w:val="white"/>
        </w:rPr>
        <w:t>Tarih</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Vakfı</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Yayınları</w:t>
      </w:r>
      <w:proofErr w:type="spellEnd"/>
      <w:r>
        <w:rPr>
          <w:rFonts w:ascii="Times New Roman" w:eastAsia="Times New Roman" w:hAnsi="Times New Roman" w:cs="Times New Roman"/>
          <w:color w:val="222222"/>
          <w:sz w:val="24"/>
          <w:szCs w:val="24"/>
          <w:highlight w:val="white"/>
        </w:rPr>
        <w:t>.</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Soysal</w:t>
      </w:r>
      <w:proofErr w:type="spellEnd"/>
      <w:r>
        <w:rPr>
          <w:rFonts w:ascii="Times New Roman" w:eastAsia="Times New Roman" w:hAnsi="Times New Roman" w:cs="Times New Roman"/>
          <w:color w:val="222222"/>
          <w:sz w:val="24"/>
          <w:szCs w:val="24"/>
          <w:highlight w:val="white"/>
        </w:rPr>
        <w:t>, M. (2004</w:t>
      </w:r>
      <w:proofErr w:type="gramStart"/>
      <w:r>
        <w:rPr>
          <w:rFonts w:ascii="Times New Roman" w:eastAsia="Times New Roman" w:hAnsi="Times New Roman" w:cs="Times New Roman"/>
          <w:color w:val="222222"/>
          <w:sz w:val="24"/>
          <w:szCs w:val="24"/>
          <w:highlight w:val="white"/>
        </w:rPr>
        <w:t>).The</w:t>
      </w:r>
      <w:proofErr w:type="gramEnd"/>
      <w:r>
        <w:rPr>
          <w:rFonts w:ascii="Times New Roman" w:eastAsia="Times New Roman" w:hAnsi="Times New Roman" w:cs="Times New Roman"/>
          <w:color w:val="222222"/>
          <w:sz w:val="24"/>
          <w:szCs w:val="24"/>
          <w:highlight w:val="white"/>
        </w:rPr>
        <w:t xml:space="preserve"> future o</w:t>
      </w:r>
      <w:r>
        <w:rPr>
          <w:rFonts w:ascii="Times New Roman" w:eastAsia="Times New Roman" w:hAnsi="Times New Roman" w:cs="Times New Roman"/>
          <w:color w:val="222222"/>
          <w:sz w:val="24"/>
          <w:szCs w:val="24"/>
          <w:highlight w:val="white"/>
        </w:rPr>
        <w:t>f Turkish foreign policy. </w:t>
      </w:r>
      <w:r>
        <w:rPr>
          <w:rFonts w:ascii="Times New Roman" w:eastAsia="Times New Roman" w:hAnsi="Times New Roman" w:cs="Times New Roman"/>
          <w:i/>
          <w:color w:val="222222"/>
          <w:sz w:val="24"/>
          <w:szCs w:val="24"/>
          <w:highlight w:val="white"/>
        </w:rPr>
        <w:t>The future of Turkish foreign policy, John F. Kennedy School of Government, Harvard University</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Tanenbaum Fact Sheet, (2011), </w:t>
      </w:r>
      <w:r>
        <w:rPr>
          <w:rFonts w:ascii="Times New Roman" w:eastAsia="Times New Roman" w:hAnsi="Times New Roman" w:cs="Times New Roman"/>
          <w:i/>
          <w:color w:val="222222"/>
          <w:sz w:val="24"/>
          <w:szCs w:val="24"/>
          <w:highlight w:val="white"/>
        </w:rPr>
        <w:t xml:space="preserve">Religion and Diversity in the Workplace” </w:t>
      </w:r>
      <w:r>
        <w:rPr>
          <w:rFonts w:ascii="Times New Roman" w:eastAsia="Times New Roman" w:hAnsi="Times New Roman" w:cs="Times New Roman"/>
          <w:color w:val="222222"/>
          <w:sz w:val="24"/>
          <w:szCs w:val="24"/>
          <w:highlight w:val="white"/>
        </w:rPr>
        <w:t xml:space="preserve">available at: </w:t>
      </w:r>
      <w:r>
        <w:rPr>
          <w:rFonts w:ascii="Times New Roman" w:eastAsia="Times New Roman" w:hAnsi="Times New Roman" w:cs="Times New Roman"/>
          <w:sz w:val="24"/>
          <w:szCs w:val="24"/>
          <w:highlight w:val="white"/>
        </w:rPr>
        <w:t xml:space="preserve">https://www.tanenbaum.org </w:t>
      </w:r>
      <w:r>
        <w:rPr>
          <w:rFonts w:ascii="Times New Roman" w:eastAsia="Times New Roman" w:hAnsi="Times New Roman" w:cs="Times New Roman"/>
          <w:color w:val="222222"/>
          <w:sz w:val="24"/>
          <w:szCs w:val="24"/>
          <w:highlight w:val="white"/>
        </w:rPr>
        <w:t>(Access Date: 10/08/2014</w:t>
      </w:r>
      <w:r>
        <w:rPr>
          <w:rFonts w:ascii="Times New Roman" w:eastAsia="Times New Roman" w:hAnsi="Times New Roman" w:cs="Times New Roman"/>
          <w:color w:val="222222"/>
          <w:sz w:val="24"/>
          <w:szCs w:val="24"/>
          <w:highlight w:val="white"/>
        </w:rPr>
        <w:t>)</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Tran, M. (2007) ‘Gamble pays off for Erdogan’, Guardian, 23 July 2007 </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Weber, M. (1978). </w:t>
      </w:r>
      <w:r>
        <w:rPr>
          <w:rFonts w:ascii="Times New Roman" w:eastAsia="Times New Roman" w:hAnsi="Times New Roman" w:cs="Times New Roman"/>
          <w:i/>
          <w:color w:val="222222"/>
          <w:sz w:val="24"/>
          <w:szCs w:val="24"/>
          <w:highlight w:val="white"/>
        </w:rPr>
        <w:t>Economy and Society.</w:t>
      </w:r>
      <w:r>
        <w:rPr>
          <w:rFonts w:ascii="Times New Roman" w:eastAsia="Times New Roman" w:hAnsi="Times New Roman" w:cs="Times New Roman"/>
          <w:color w:val="222222"/>
          <w:sz w:val="24"/>
          <w:szCs w:val="24"/>
          <w:highlight w:val="white"/>
        </w:rPr>
        <w:t xml:space="preserve"> edited by G. Roth and C. </w:t>
      </w:r>
      <w:proofErr w:type="spellStart"/>
      <w:r>
        <w:rPr>
          <w:rFonts w:ascii="Times New Roman" w:eastAsia="Times New Roman" w:hAnsi="Times New Roman" w:cs="Times New Roman"/>
          <w:color w:val="222222"/>
          <w:sz w:val="24"/>
          <w:szCs w:val="24"/>
          <w:highlight w:val="white"/>
        </w:rPr>
        <w:t>Wittich</w:t>
      </w:r>
      <w:proofErr w:type="spellEnd"/>
      <w:r>
        <w:rPr>
          <w:rFonts w:ascii="Times New Roman" w:eastAsia="Times New Roman" w:hAnsi="Times New Roman" w:cs="Times New Roman"/>
          <w:color w:val="222222"/>
          <w:sz w:val="24"/>
          <w:szCs w:val="24"/>
          <w:highlight w:val="white"/>
        </w:rPr>
        <w:t>. Berkeley.".</w:t>
      </w:r>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 xml:space="preserve">Weber, </w:t>
      </w:r>
      <w:proofErr w:type="gramStart"/>
      <w:r>
        <w:rPr>
          <w:rFonts w:ascii="Times New Roman" w:eastAsia="Times New Roman" w:hAnsi="Times New Roman" w:cs="Times New Roman"/>
          <w:sz w:val="24"/>
          <w:szCs w:val="24"/>
        </w:rPr>
        <w:t>M..</w:t>
      </w:r>
      <w:proofErr w:type="gramEnd"/>
      <w:r>
        <w:rPr>
          <w:rFonts w:ascii="Times New Roman" w:eastAsia="Times New Roman" w:hAnsi="Times New Roman" w:cs="Times New Roman"/>
          <w:sz w:val="24"/>
          <w:szCs w:val="24"/>
        </w:rPr>
        <w:t xml:space="preserve"> (1930) </w:t>
      </w:r>
      <w:r>
        <w:rPr>
          <w:rFonts w:ascii="Times New Roman" w:eastAsia="Times New Roman" w:hAnsi="Times New Roman" w:cs="Times New Roman"/>
          <w:i/>
          <w:sz w:val="24"/>
          <w:szCs w:val="24"/>
        </w:rPr>
        <w:t>The protestant ethics and the spirit of capitalism</w:t>
      </w:r>
      <w:r>
        <w:rPr>
          <w:rFonts w:ascii="Times New Roman" w:eastAsia="Times New Roman" w:hAnsi="Times New Roman" w:cs="Times New Roman"/>
          <w:sz w:val="24"/>
          <w:szCs w:val="24"/>
        </w:rPr>
        <w:t xml:space="preserve">, trans. T. Parsons. New </w:t>
      </w:r>
      <w:proofErr w:type="spellStart"/>
      <w:proofErr w:type="gramStart"/>
      <w:r>
        <w:rPr>
          <w:rFonts w:ascii="Times New Roman" w:eastAsia="Times New Roman" w:hAnsi="Times New Roman" w:cs="Times New Roman"/>
          <w:sz w:val="24"/>
          <w:szCs w:val="24"/>
        </w:rPr>
        <w:t>York:Scribner’s</w:t>
      </w:r>
      <w:proofErr w:type="spellEnd"/>
      <w:r>
        <w:rPr>
          <w:rFonts w:ascii="Times New Roman" w:eastAsia="Times New Roman" w:hAnsi="Times New Roman" w:cs="Times New Roman"/>
          <w:sz w:val="24"/>
          <w:szCs w:val="24"/>
        </w:rPr>
        <w:t>,.</w:t>
      </w:r>
      <w:proofErr w:type="gramEnd"/>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Weber, Max. (2004) </w:t>
      </w:r>
      <w:r>
        <w:rPr>
          <w:rFonts w:ascii="Times New Roman" w:eastAsia="Times New Roman" w:hAnsi="Times New Roman" w:cs="Times New Roman"/>
          <w:i/>
          <w:color w:val="222222"/>
          <w:sz w:val="24"/>
          <w:szCs w:val="24"/>
          <w:highlight w:val="white"/>
        </w:rPr>
        <w:t>The essential Weber: a reader</w:t>
      </w:r>
      <w:r>
        <w:rPr>
          <w:rFonts w:ascii="Times New Roman" w:eastAsia="Times New Roman" w:hAnsi="Times New Roman" w:cs="Times New Roman"/>
          <w:color w:val="222222"/>
          <w:sz w:val="24"/>
          <w:szCs w:val="24"/>
          <w:highlight w:val="white"/>
        </w:rPr>
        <w:t xml:space="preserve">. Psychology </w:t>
      </w:r>
      <w:proofErr w:type="gramStart"/>
      <w:r>
        <w:rPr>
          <w:rFonts w:ascii="Times New Roman" w:eastAsia="Times New Roman" w:hAnsi="Times New Roman" w:cs="Times New Roman"/>
          <w:color w:val="222222"/>
          <w:sz w:val="24"/>
          <w:szCs w:val="24"/>
          <w:highlight w:val="white"/>
        </w:rPr>
        <w:t>Press,.</w:t>
      </w:r>
      <w:proofErr w:type="gramEnd"/>
    </w:p>
    <w:p w:rsidR="00FF7F94" w:rsidRDefault="000F0498">
      <w:pPr>
        <w:spacing w:before="240" w:line="480" w:lineRule="auto"/>
        <w:ind w:left="360"/>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 xml:space="preserve">Yavuz, M. H. (2003) </w:t>
      </w:r>
      <w:r>
        <w:rPr>
          <w:rFonts w:ascii="Times New Roman" w:eastAsia="Times New Roman" w:hAnsi="Times New Roman" w:cs="Times New Roman"/>
          <w:i/>
          <w:color w:val="222222"/>
          <w:sz w:val="24"/>
          <w:szCs w:val="24"/>
          <w:highlight w:val="white"/>
        </w:rPr>
        <w:t>Islamic political identity in Turkey</w:t>
      </w:r>
      <w:r>
        <w:rPr>
          <w:rFonts w:ascii="Times New Roman" w:eastAsia="Times New Roman" w:hAnsi="Times New Roman" w:cs="Times New Roman"/>
          <w:color w:val="222222"/>
          <w:sz w:val="24"/>
          <w:szCs w:val="24"/>
          <w:highlight w:val="white"/>
        </w:rPr>
        <w:t>. New York: Oxford University Press.</w:t>
      </w:r>
    </w:p>
    <w:sectPr w:rsidR="00FF7F94">
      <w:footerReference w:type="defaul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498" w:rsidRDefault="000F0498">
      <w:pPr>
        <w:spacing w:after="0" w:line="240" w:lineRule="auto"/>
      </w:pPr>
      <w:r>
        <w:separator/>
      </w:r>
    </w:p>
  </w:endnote>
  <w:endnote w:type="continuationSeparator" w:id="0">
    <w:p w:rsidR="000F0498" w:rsidRDefault="000F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Noto Sans Symbols">
    <w:panose1 w:val="020B0604020202020204"/>
    <w:charset w:val="00"/>
    <w:family w:val="auto"/>
    <w:pitch w:val="default"/>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7F94" w:rsidRDefault="000F0498">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B56B68">
      <w:rPr>
        <w:color w:val="000000"/>
      </w:rPr>
      <w:fldChar w:fldCharType="separate"/>
    </w:r>
    <w:r w:rsidR="00B56B68">
      <w:rPr>
        <w:noProof/>
        <w:color w:val="000000"/>
      </w:rPr>
      <w:t>1</w:t>
    </w:r>
    <w:r>
      <w:rPr>
        <w:color w:val="000000"/>
      </w:rPr>
      <w:fldChar w:fldCharType="end"/>
    </w:r>
  </w:p>
  <w:p w:rsidR="00FF7F94" w:rsidRDefault="00FF7F94">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498" w:rsidRDefault="000F0498">
      <w:pPr>
        <w:spacing w:after="0" w:line="240" w:lineRule="auto"/>
      </w:pPr>
      <w:r>
        <w:separator/>
      </w:r>
    </w:p>
  </w:footnote>
  <w:footnote w:type="continuationSeparator" w:id="0">
    <w:p w:rsidR="000F0498" w:rsidRDefault="000F0498">
      <w:pPr>
        <w:spacing w:after="0" w:line="240" w:lineRule="auto"/>
      </w:pPr>
      <w:r>
        <w:continuationSeparator/>
      </w:r>
    </w:p>
  </w:footnote>
  <w:footnote w:id="1">
    <w:p w:rsidR="00FF7F94" w:rsidRDefault="000F0498">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Ali, Hasan and Huseyin are the common names used by Alevi people.</w:t>
      </w:r>
    </w:p>
  </w:footnote>
  <w:footnote w:id="2">
    <w:p w:rsidR="00FF7F94" w:rsidRDefault="000F0498">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The leader of main opposition party. He has also Alevi religious background.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F6516"/>
    <w:multiLevelType w:val="multilevel"/>
    <w:tmpl w:val="974A562C"/>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E581C75"/>
    <w:multiLevelType w:val="multilevel"/>
    <w:tmpl w:val="E4E4A0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363D4"/>
    <w:multiLevelType w:val="multilevel"/>
    <w:tmpl w:val="1B667D2E"/>
    <w:lvl w:ilvl="0">
      <w:start w:val="2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3A6C5F"/>
    <w:multiLevelType w:val="multilevel"/>
    <w:tmpl w:val="9D565E62"/>
    <w:lvl w:ilvl="0">
      <w:start w:val="2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BC2007"/>
    <w:multiLevelType w:val="multilevel"/>
    <w:tmpl w:val="A8A2C978"/>
    <w:lvl w:ilvl="0">
      <w:start w:val="2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F94"/>
    <w:rsid w:val="000F0498"/>
    <w:rsid w:val="00192AA3"/>
    <w:rsid w:val="00282DFB"/>
    <w:rsid w:val="00607C4C"/>
    <w:rsid w:val="0091608E"/>
    <w:rsid w:val="00B56B68"/>
    <w:rsid w:val="00FF7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6FB1A0"/>
  <w15:docId w15:val="{F0B703C1-D71E-9548-A4C3-524001CB3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Pr>
  </w:style>
  <w:style w:type="table" w:customStyle="1" w:styleId="a0">
    <w:basedOn w:val="TableNormal"/>
    <w:pPr>
      <w:spacing w:after="0" w:line="240" w:lineRule="auto"/>
    </w:pPr>
    <w:rPr>
      <w:color w:val="000000"/>
    </w:rPr>
    <w:tblPr>
      <w:tblStyleRowBandSize w:val="1"/>
      <w:tblStyleColBandSize w:val="1"/>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56B6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6B68"/>
    <w:rPr>
      <w:rFonts w:ascii="Times New Roman" w:hAnsi="Times New Roman" w:cs="Times New Roman"/>
      <w:sz w:val="18"/>
      <w:szCs w:val="18"/>
    </w:rPr>
  </w:style>
  <w:style w:type="character" w:styleId="Hyperlink">
    <w:name w:val="Hyperlink"/>
    <w:basedOn w:val="DefaultParagraphFont"/>
    <w:uiPriority w:val="99"/>
    <w:unhideWhenUsed/>
    <w:rsid w:val="00B56B68"/>
    <w:rPr>
      <w:color w:val="0000FF" w:themeColor="hyperlink"/>
      <w:u w:val="single"/>
    </w:rPr>
  </w:style>
  <w:style w:type="character" w:styleId="UnresolvedMention">
    <w:name w:val="Unresolved Mention"/>
    <w:basedOn w:val="DefaultParagraphFont"/>
    <w:uiPriority w:val="99"/>
    <w:semiHidden/>
    <w:unhideWhenUsed/>
    <w:rsid w:val="00B56B68"/>
    <w:rPr>
      <w:color w:val="605E5C"/>
      <w:shd w:val="clear" w:color="auto" w:fill="E1DFDD"/>
    </w:rPr>
  </w:style>
  <w:style w:type="paragraph" w:styleId="Revision">
    <w:name w:val="Revision"/>
    <w:hidden/>
    <w:uiPriority w:val="99"/>
    <w:semiHidden/>
    <w:rsid w:val="00B56B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950974">
      <w:bodyDiv w:val="1"/>
      <w:marLeft w:val="0"/>
      <w:marRight w:val="0"/>
      <w:marTop w:val="0"/>
      <w:marBottom w:val="0"/>
      <w:divBdr>
        <w:top w:val="none" w:sz="0" w:space="0" w:color="auto"/>
        <w:left w:val="none" w:sz="0" w:space="0" w:color="auto"/>
        <w:bottom w:val="none" w:sz="0" w:space="0" w:color="auto"/>
        <w:right w:val="none" w:sz="0" w:space="0" w:color="auto"/>
      </w:divBdr>
    </w:div>
    <w:div w:id="1148396418">
      <w:bodyDiv w:val="1"/>
      <w:marLeft w:val="0"/>
      <w:marRight w:val="0"/>
      <w:marTop w:val="0"/>
      <w:marBottom w:val="0"/>
      <w:divBdr>
        <w:top w:val="none" w:sz="0" w:space="0" w:color="auto"/>
        <w:left w:val="none" w:sz="0" w:space="0" w:color="auto"/>
        <w:bottom w:val="none" w:sz="0" w:space="0" w:color="auto"/>
        <w:right w:val="none" w:sz="0" w:space="0" w:color="auto"/>
      </w:divBdr>
    </w:div>
    <w:div w:id="1207109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ustafa.ozbilgin@brunel.ac.uk" TargetMode="External"/><Relationship Id="rId3" Type="http://schemas.openxmlformats.org/officeDocument/2006/relationships/settings" Target="settings.xml"/><Relationship Id="rId7" Type="http://schemas.openxmlformats.org/officeDocument/2006/relationships/hyperlink" Target="mailto:selcuk.uygur@brunel.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awad.syed@lums.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47</Pages>
  <Words>13404</Words>
  <Characters>76406</Characters>
  <Application>Microsoft Office Word</Application>
  <DocSecurity>0</DocSecurity>
  <Lines>636</Lines>
  <Paragraphs>179</Paragraphs>
  <ScaleCrop>false</ScaleCrop>
  <Company/>
  <LinksUpToDate>false</LinksUpToDate>
  <CharactersWithSpaces>89631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Selcuk Uygur (Staff)</cp:lastModifiedBy>
  <cp:revision>7</cp:revision>
  <dcterms:created xsi:type="dcterms:W3CDTF">2019-05-20T13:14:00Z</dcterms:created>
  <dcterms:modified xsi:type="dcterms:W3CDTF">2019-05-20T13:37:00Z</dcterms:modified>
</cp:coreProperties>
</file>